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D01465" w14:textId="640E9F77" w:rsidR="0032703F" w:rsidRDefault="00544CCF" w:rsidP="0032703F">
      <w:pPr>
        <w:pStyle w:val="SuperHeading"/>
        <w:rPr>
          <w:ins w:id="0" w:author="Author"/>
        </w:rPr>
      </w:pPr>
      <w:bookmarkStart w:id="1" w:name="_Hlk36217569"/>
      <w:r w:rsidRPr="0010637E">
        <w:t>AURVTT</w:t>
      </w:r>
      <w:ins w:id="2" w:author="Author">
        <w:r w:rsidR="00170C56">
          <w:t>1</w:t>
        </w:r>
      </w:ins>
      <w:del w:id="3" w:author="Author">
        <w:r w:rsidRPr="0010637E" w:rsidDel="00170C56">
          <w:delText>0</w:delText>
        </w:r>
      </w:del>
      <w:r w:rsidRPr="0010637E">
        <w:t xml:space="preserve">19 </w:t>
      </w:r>
      <w:r>
        <w:t>Install</w:t>
      </w:r>
      <w:r w:rsidRPr="0010637E">
        <w:t xml:space="preserve"> automotive and marine frames, canopies and side curtains</w:t>
      </w:r>
      <w:ins w:id="4" w:author="Author">
        <w:del w:id="5" w:author="Author">
          <w:r w:rsidR="008741ED" w:rsidDel="0032703F">
            <w:delText xml:space="preserve"> </w:delText>
          </w:r>
        </w:del>
        <w:bookmarkStart w:id="6" w:name="_Hlk64294915"/>
        <w:r w:rsidR="008741ED" w:rsidRPr="008741ED">
          <w:t xml:space="preserve"> </w:t>
        </w:r>
        <w:r w:rsidR="008741ED" w:rsidRPr="006B4EB3">
          <w:rPr>
            <w:color w:val="FF0000"/>
            <w:rPrChange w:id="7" w:author="Author">
              <w:rPr/>
            </w:rPrChange>
          </w:rPr>
          <w:t xml:space="preserve">– </w:t>
        </w:r>
      </w:ins>
      <w:r w:rsidR="001E1AAB">
        <w:rPr>
          <w:color w:val="FF0000"/>
        </w:rPr>
        <w:t xml:space="preserve">FOR PUBLIC REVIEW </w:t>
      </w:r>
      <w:ins w:id="8" w:author="Author">
        <w:r w:rsidR="005D6E7C">
          <w:rPr>
            <w:color w:val="FF0000"/>
          </w:rPr>
          <w:t>(Friday 30</w:t>
        </w:r>
        <w:r w:rsidR="005D6E7C" w:rsidRPr="005D6E7C">
          <w:rPr>
            <w:color w:val="FF0000"/>
            <w:vertAlign w:val="superscript"/>
            <w:rPrChange w:id="9" w:author="Author">
              <w:rPr>
                <w:color w:val="FF0000"/>
              </w:rPr>
            </w:rPrChange>
          </w:rPr>
          <w:t>th</w:t>
        </w:r>
        <w:r w:rsidR="005D6E7C">
          <w:rPr>
            <w:color w:val="FF0000"/>
          </w:rPr>
          <w:t xml:space="preserve"> April – Monday 31</w:t>
        </w:r>
        <w:r w:rsidR="005D6E7C" w:rsidRPr="005D6E7C">
          <w:rPr>
            <w:color w:val="FF0000"/>
            <w:vertAlign w:val="superscript"/>
            <w:rPrChange w:id="10" w:author="Author">
              <w:rPr>
                <w:color w:val="FF0000"/>
              </w:rPr>
            </w:rPrChange>
          </w:rPr>
          <w:t>st</w:t>
        </w:r>
        <w:r w:rsidR="005D6E7C">
          <w:rPr>
            <w:color w:val="FF0000"/>
          </w:rPr>
          <w:t xml:space="preserve"> May 2021)</w:t>
        </w:r>
      </w:ins>
    </w:p>
    <w:p w14:paraId="670AFDD2" w14:textId="48AB30DF" w:rsidR="00F73E13" w:rsidRPr="006B4EB3" w:rsidDel="0032703F" w:rsidRDefault="00F73E13" w:rsidP="0032703F">
      <w:pPr>
        <w:pStyle w:val="SuperHeading"/>
        <w:rPr>
          <w:del w:id="11" w:author="Author"/>
          <w:color w:val="FF0000"/>
          <w:rPrChange w:id="12" w:author="Author">
            <w:rPr>
              <w:del w:id="13" w:author="Author"/>
            </w:rPr>
          </w:rPrChange>
        </w:rPr>
      </w:pPr>
    </w:p>
    <w:bookmarkEnd w:id="6"/>
    <w:p w14:paraId="2BB8519C" w14:textId="031D1272" w:rsidR="00F73E13" w:rsidRPr="003C5E15" w:rsidRDefault="0074633B" w:rsidP="0032703F">
      <w:pPr>
        <w:pStyle w:val="SuperHeading"/>
      </w:pPr>
      <w:sdt>
        <w:sdtPr>
          <w:tag w:val="goog_rdk_1"/>
          <w:id w:val="-189917579"/>
        </w:sdtPr>
        <w:sdtEndPr/>
        <w:sdtContent/>
      </w:sdt>
      <w:r w:rsidR="003C5E15" w:rsidRPr="003C5E15">
        <w:t>A</w:t>
      </w:r>
      <w:r w:rsidR="00F73E13" w:rsidRPr="003C5E15">
        <w:t>pplication</w:t>
      </w:r>
    </w:p>
    <w:p w14:paraId="6A0C9BB8" w14:textId="77777777" w:rsidR="00D850A4" w:rsidRPr="0010637E" w:rsidRDefault="0074633B" w:rsidP="00D850A4">
      <w:pPr>
        <w:pStyle w:val="BodyText"/>
        <w:keepNext w:val="0"/>
        <w:keepLines w:val="0"/>
        <w:rPr>
          <w:ins w:id="14" w:author="Author"/>
        </w:rPr>
      </w:pPr>
      <w:sdt>
        <w:sdtPr>
          <w:tag w:val="goog_rdk_3"/>
          <w:id w:val="1733195513"/>
        </w:sdtPr>
        <w:sdtEndPr/>
        <w:sdtContent/>
      </w:sdt>
      <w:r w:rsidR="00544CCF" w:rsidRPr="00544CCF">
        <w:t xml:space="preserve"> </w:t>
      </w:r>
    </w:p>
    <w:p w14:paraId="1C25D429" w14:textId="12013B19" w:rsidR="00D850A4" w:rsidRPr="0010637E" w:rsidRDefault="00D850A4" w:rsidP="00D850A4">
      <w:pPr>
        <w:pStyle w:val="BodyText"/>
        <w:keepNext w:val="0"/>
        <w:keepLines w:val="0"/>
        <w:rPr>
          <w:ins w:id="15" w:author="Author"/>
        </w:rPr>
      </w:pPr>
      <w:ins w:id="16" w:author="Author">
        <w:r w:rsidRPr="0010637E">
          <w:t xml:space="preserve">This unit describes the </w:t>
        </w:r>
        <w:r>
          <w:t>skills and knowledge</w:t>
        </w:r>
        <w:r w:rsidRPr="0010637E">
          <w:t xml:space="preserve"> required to measure, </w:t>
        </w:r>
        <w:r>
          <w:t>trim</w:t>
        </w:r>
        <w:r w:rsidRPr="0010637E">
          <w:t xml:space="preserve">, </w:t>
        </w:r>
        <w:r>
          <w:t>assemble</w:t>
        </w:r>
        <w:r w:rsidRPr="0010637E">
          <w:t xml:space="preserve"> and </w:t>
        </w:r>
        <w:r>
          <w:t>fit</w:t>
        </w:r>
        <w:r w:rsidRPr="0010637E">
          <w:t xml:space="preserve"> automotive and marine frames, canopies and side curtains to manufacturer specifications. It involves preparing for the task, selecting </w:t>
        </w:r>
        <w:r>
          <w:t xml:space="preserve">and using </w:t>
        </w:r>
        <w:r w:rsidRPr="0010637E">
          <w:t xml:space="preserve">specialist </w:t>
        </w:r>
        <w:r>
          <w:t>equipment and materials</w:t>
        </w:r>
        <w:r w:rsidR="005D6E7C">
          <w:t xml:space="preserve"> </w:t>
        </w:r>
        <w:r w:rsidRPr="0010637E">
          <w:t>and completing workplace</w:t>
        </w:r>
        <w:r w:rsidRPr="00894362">
          <w:rPr>
            <w:rFonts w:eastAsia="Times New Roman" w:cs="Times New Roman"/>
            <w:color w:val="000000"/>
            <w:szCs w:val="24"/>
          </w:rPr>
          <w:t xml:space="preserve"> </w:t>
        </w:r>
        <w:r>
          <w:rPr>
            <w:rFonts w:eastAsia="Times New Roman" w:cs="Times New Roman"/>
            <w:color w:val="000000"/>
            <w:szCs w:val="24"/>
          </w:rPr>
          <w:t>procedures and</w:t>
        </w:r>
        <w:r w:rsidRPr="0010637E">
          <w:t xml:space="preserve"> documentation.</w:t>
        </w:r>
      </w:ins>
    </w:p>
    <w:p w14:paraId="7248ED60" w14:textId="635A7343" w:rsidR="00D850A4" w:rsidRDefault="0074633B" w:rsidP="00D850A4">
      <w:pPr>
        <w:keepNext w:val="0"/>
        <w:keepLines w:val="0"/>
        <w:pBdr>
          <w:top w:val="nil"/>
          <w:left w:val="nil"/>
          <w:bottom w:val="nil"/>
          <w:right w:val="nil"/>
          <w:between w:val="nil"/>
        </w:pBdr>
        <w:spacing w:after="120"/>
        <w:rPr>
          <w:ins w:id="17" w:author="Author"/>
          <w:rFonts w:ascii="Times New Roman" w:eastAsia="Times New Roman" w:hAnsi="Times New Roman" w:cs="Times New Roman"/>
          <w:color w:val="000000"/>
          <w:sz w:val="24"/>
          <w:szCs w:val="24"/>
        </w:rPr>
      </w:pPr>
      <w:customXmlInsRangeStart w:id="18" w:author="Author"/>
      <w:sdt>
        <w:sdtPr>
          <w:tag w:val="goog_rdk_12"/>
          <w:id w:val="-1431501189"/>
        </w:sdtPr>
        <w:sdtEndPr/>
        <w:sdtContent>
          <w:customXmlInsRangeEnd w:id="18"/>
          <w:customXmlInsRangeStart w:id="19" w:author="Author"/>
        </w:sdtContent>
      </w:sdt>
      <w:customXmlInsRangeEnd w:id="19"/>
      <w:ins w:id="20" w:author="Author">
        <w:r w:rsidR="00D850A4">
          <w:rPr>
            <w:rFonts w:ascii="Times New Roman" w:eastAsia="Times New Roman" w:hAnsi="Times New Roman" w:cs="Times New Roman"/>
            <w:color w:val="000000"/>
            <w:sz w:val="24"/>
            <w:szCs w:val="24"/>
          </w:rPr>
          <w:t xml:space="preserve">The unit applies to </w:t>
        </w:r>
      </w:ins>
      <w:customXmlInsRangeStart w:id="21" w:author="Author"/>
      <w:sdt>
        <w:sdtPr>
          <w:tag w:val="goog_rdk_14"/>
          <w:id w:val="-357426017"/>
        </w:sdtPr>
        <w:sdtEndPr/>
        <w:sdtContent>
          <w:customXmlInsRangeEnd w:id="21"/>
          <w:customXmlInsRangeStart w:id="22" w:author="Author"/>
        </w:sdtContent>
      </w:sdt>
      <w:customXmlInsRangeEnd w:id="22"/>
      <w:customXmlInsRangeStart w:id="23" w:author="Author"/>
      <w:customXmlDelRangeStart w:id="24" w:author="Author"/>
      <w:sdt>
        <w:sdtPr>
          <w:tag w:val="goog_rdk_15"/>
          <w:id w:val="1158188007"/>
        </w:sdtPr>
        <w:sdtEndPr/>
        <w:sdtContent>
          <w:customXmlInsRangeEnd w:id="23"/>
          <w:customXmlDelRangeEnd w:id="24"/>
          <w:ins w:id="25" w:author="Author">
            <w:r w:rsidR="00D850A4">
              <w:rPr>
                <w:rFonts w:ascii="Times New Roman" w:eastAsia="Times New Roman" w:hAnsi="Times New Roman" w:cs="Times New Roman"/>
                <w:color w:val="000000"/>
                <w:sz w:val="24"/>
                <w:szCs w:val="24"/>
              </w:rPr>
              <w:t xml:space="preserve">those who work in the automotive and marine trimming, service and repair industry, </w:t>
            </w:r>
            <w:r w:rsidR="00D850A4" w:rsidRPr="002B6338">
              <w:rPr>
                <w:rFonts w:ascii="Times New Roman" w:eastAsia="Times New Roman" w:hAnsi="Times New Roman" w:cs="Times New Roman"/>
                <w:color w:val="000000"/>
                <w:sz w:val="24"/>
                <w:szCs w:val="24"/>
              </w:rPr>
              <w:t>who operate with a degree of autonomy in known and stable contexts within established parameters</w:t>
            </w:r>
            <w:r w:rsidR="00D850A4">
              <w:rPr>
                <w:rFonts w:ascii="Times New Roman" w:eastAsia="Times New Roman" w:hAnsi="Times New Roman" w:cs="Times New Roman"/>
                <w:color w:val="000000"/>
                <w:sz w:val="24"/>
                <w:szCs w:val="24"/>
              </w:rPr>
              <w:t>.</w:t>
            </w:r>
          </w:ins>
          <w:customXmlInsRangeStart w:id="26" w:author="Author"/>
          <w:customXmlDelRangeStart w:id="27" w:author="Author"/>
        </w:sdtContent>
      </w:sdt>
      <w:customXmlInsRangeEnd w:id="26"/>
      <w:customXmlDelRangeEnd w:id="27"/>
      <w:customXmlInsRangeStart w:id="28" w:author="Author"/>
      <w:sdt>
        <w:sdtPr>
          <w:tag w:val="goog_rdk_16"/>
          <w:id w:val="-2013589383"/>
          <w:showingPlcHdr/>
        </w:sdtPr>
        <w:sdtEndPr/>
        <w:sdtContent>
          <w:customXmlInsRangeEnd w:id="28"/>
          <w:ins w:id="29" w:author="Author">
            <w:r w:rsidR="00D850A4">
              <w:t xml:space="preserve">     </w:t>
            </w:r>
          </w:ins>
          <w:customXmlInsRangeStart w:id="30" w:author="Author"/>
        </w:sdtContent>
      </w:sdt>
      <w:customXmlInsRangeEnd w:id="30"/>
    </w:p>
    <w:p w14:paraId="63C3CE38" w14:textId="00BEBF6F" w:rsidR="00544CCF" w:rsidRPr="0010637E" w:rsidDel="00D850A4" w:rsidRDefault="00D850A4" w:rsidP="00D850A4">
      <w:pPr>
        <w:pStyle w:val="BodyText"/>
        <w:rPr>
          <w:del w:id="31" w:author="Author"/>
        </w:rPr>
      </w:pPr>
      <w:ins w:id="32" w:author="Author">
        <w:r w:rsidRPr="0010637E" w:rsidDel="00D850A4">
          <w:t xml:space="preserve"> </w:t>
        </w:r>
      </w:ins>
      <w:del w:id="33" w:author="Author">
        <w:r w:rsidR="00544CCF" w:rsidRPr="0010637E" w:rsidDel="00D850A4">
          <w:delText>This unit describes the performance outcomes required to measure, mark out and cut</w:delText>
        </w:r>
      </w:del>
      <w:ins w:id="34" w:author="Author">
        <w:del w:id="35" w:author="Author">
          <w:r w:rsidR="00725560" w:rsidDel="00D850A4">
            <w:delText>trim</w:delText>
          </w:r>
        </w:del>
      </w:ins>
      <w:del w:id="36" w:author="Author">
        <w:r w:rsidR="00544CCF" w:rsidRPr="0010637E" w:rsidDel="00D850A4">
          <w:delText xml:space="preserve">, fabricate and install </w:delText>
        </w:r>
      </w:del>
      <w:ins w:id="37" w:author="Author">
        <w:del w:id="38" w:author="Author">
          <w:r w:rsidR="00725560" w:rsidDel="00D850A4">
            <w:delText>fit</w:delText>
          </w:r>
          <w:r w:rsidR="00725560" w:rsidRPr="0010637E" w:rsidDel="00D850A4">
            <w:delText xml:space="preserve"> </w:delText>
          </w:r>
        </w:del>
      </w:ins>
      <w:del w:id="39" w:author="Author">
        <w:r w:rsidR="00544CCF" w:rsidRPr="0010637E" w:rsidDel="00D850A4">
          <w:delText xml:space="preserve">automotive and marine frames, canopies and side curtains to manufacturer specifications and customer instructions. It involves preparing for the task, selecting </w:delText>
        </w:r>
      </w:del>
      <w:ins w:id="40" w:author="Author">
        <w:del w:id="41" w:author="Author">
          <w:r w:rsidR="006A314F" w:rsidDel="00D850A4">
            <w:delText xml:space="preserve">and using </w:delText>
          </w:r>
        </w:del>
      </w:ins>
      <w:del w:id="42" w:author="Author">
        <w:r w:rsidR="00544CCF" w:rsidRPr="0010637E" w:rsidDel="00D850A4">
          <w:delText xml:space="preserve">and using specialist tools </w:delText>
        </w:r>
      </w:del>
      <w:ins w:id="43" w:author="Author">
        <w:del w:id="44" w:author="Author">
          <w:r w:rsidR="00725560" w:rsidDel="00D850A4">
            <w:delText>equipment</w:delText>
          </w:r>
        </w:del>
      </w:ins>
      <w:del w:id="45" w:author="Author">
        <w:r w:rsidR="00544CCF" w:rsidRPr="0010637E" w:rsidDel="00D850A4">
          <w:delText>and equipment, selecting materials and checking their quality,</w:delText>
        </w:r>
      </w:del>
      <w:ins w:id="46" w:author="Author">
        <w:del w:id="47" w:author="Author">
          <w:r w:rsidR="006A314F" w:rsidDel="00D850A4">
            <w:delText xml:space="preserve"> and materials that are fit for purpose,</w:delText>
          </w:r>
        </w:del>
      </w:ins>
      <w:del w:id="48" w:author="Author">
        <w:r w:rsidR="00544CCF" w:rsidRPr="0010637E" w:rsidDel="00D850A4">
          <w:delText xml:space="preserve"> and completing workplace</w:delText>
        </w:r>
      </w:del>
      <w:ins w:id="49" w:author="Author">
        <w:del w:id="50" w:author="Author">
          <w:r w:rsidR="00894362" w:rsidRPr="00894362" w:rsidDel="00D850A4">
            <w:rPr>
              <w:rFonts w:eastAsia="Times New Roman" w:cs="Times New Roman"/>
              <w:color w:val="000000"/>
              <w:szCs w:val="24"/>
            </w:rPr>
            <w:delText xml:space="preserve"> </w:delText>
          </w:r>
          <w:r w:rsidR="00894362" w:rsidDel="00D850A4">
            <w:rPr>
              <w:rFonts w:eastAsia="Times New Roman" w:cs="Times New Roman"/>
              <w:color w:val="000000"/>
              <w:szCs w:val="24"/>
            </w:rPr>
            <w:delText>procedures and</w:delText>
          </w:r>
        </w:del>
      </w:ins>
      <w:del w:id="51" w:author="Author">
        <w:r w:rsidR="00544CCF" w:rsidRPr="0010637E" w:rsidDel="00D850A4">
          <w:delText xml:space="preserve"> processes and documentation.</w:delText>
        </w:r>
      </w:del>
    </w:p>
    <w:p w14:paraId="2E68E866" w14:textId="3B2FA9DA" w:rsidR="006A314F" w:rsidDel="00D850A4" w:rsidRDefault="0074633B" w:rsidP="00D850A4">
      <w:pPr>
        <w:pStyle w:val="BodyText"/>
        <w:rPr>
          <w:ins w:id="52" w:author="Author"/>
          <w:del w:id="53" w:author="Author"/>
          <w:rFonts w:eastAsia="Times New Roman" w:cs="Times New Roman"/>
          <w:color w:val="000000"/>
          <w:szCs w:val="24"/>
        </w:rPr>
      </w:pPr>
      <w:customXmlInsRangeStart w:id="54" w:author="Author"/>
      <w:customXmlDelRangeStart w:id="55" w:author="Author"/>
      <w:sdt>
        <w:sdtPr>
          <w:tag w:val="goog_rdk_12"/>
          <w:id w:val="-402298176"/>
        </w:sdtPr>
        <w:sdtEndPr/>
        <w:sdtContent>
          <w:customXmlInsRangeEnd w:id="54"/>
          <w:customXmlDelRangeEnd w:id="55"/>
          <w:customXmlInsRangeStart w:id="56" w:author="Author"/>
          <w:customXmlDelRangeStart w:id="57" w:author="Author"/>
        </w:sdtContent>
      </w:sdt>
      <w:customXmlInsRangeEnd w:id="56"/>
      <w:customXmlDelRangeEnd w:id="57"/>
      <w:customXmlInsRangeStart w:id="58" w:author="Author"/>
      <w:customXmlDelRangeStart w:id="59" w:author="Author"/>
      <w:sdt>
        <w:sdtPr>
          <w:tag w:val="goog_rdk_13"/>
          <w:id w:val="-1820881077"/>
        </w:sdtPr>
        <w:sdtEndPr/>
        <w:sdtContent>
          <w:customXmlInsRangeEnd w:id="58"/>
          <w:customXmlDelRangeEnd w:id="59"/>
          <w:customXmlInsRangeStart w:id="60" w:author="Author"/>
          <w:customXmlDelRangeStart w:id="61" w:author="Author"/>
        </w:sdtContent>
      </w:sdt>
      <w:customXmlInsRangeEnd w:id="60"/>
      <w:customXmlDelRangeEnd w:id="61"/>
      <w:ins w:id="62" w:author="Author">
        <w:del w:id="63" w:author="Author">
          <w:r w:rsidR="006A314F" w:rsidDel="00D850A4">
            <w:rPr>
              <w:rFonts w:eastAsia="Times New Roman" w:cs="Times New Roman"/>
              <w:color w:val="000000"/>
              <w:szCs w:val="24"/>
            </w:rPr>
            <w:delText xml:space="preserve">The unit applies to </w:delText>
          </w:r>
        </w:del>
      </w:ins>
      <w:customXmlInsRangeStart w:id="64" w:author="Author"/>
      <w:customXmlDelRangeStart w:id="65" w:author="Author"/>
      <w:sdt>
        <w:sdtPr>
          <w:tag w:val="goog_rdk_14"/>
          <w:id w:val="-1940360828"/>
        </w:sdtPr>
        <w:sdtEndPr/>
        <w:sdtContent>
          <w:customXmlInsRangeEnd w:id="64"/>
          <w:customXmlDelRangeEnd w:id="65"/>
          <w:customXmlInsRangeStart w:id="66" w:author="Author"/>
          <w:customXmlDelRangeStart w:id="67" w:author="Author"/>
        </w:sdtContent>
      </w:sdt>
      <w:customXmlInsRangeEnd w:id="66"/>
      <w:customXmlDelRangeEnd w:id="67"/>
      <w:customXmlInsRangeStart w:id="68" w:author="Author"/>
      <w:customXmlDelRangeStart w:id="69" w:author="Author"/>
      <w:sdt>
        <w:sdtPr>
          <w:tag w:val="goog_rdk_15"/>
          <w:id w:val="722640514"/>
        </w:sdtPr>
        <w:sdtEndPr/>
        <w:sdtContent>
          <w:customXmlInsRangeEnd w:id="68"/>
          <w:customXmlDelRangeEnd w:id="69"/>
          <w:ins w:id="70" w:author="Author">
            <w:del w:id="71" w:author="Author">
              <w:r w:rsidR="006A314F" w:rsidDel="00D850A4">
                <w:rPr>
                  <w:rFonts w:eastAsia="Times New Roman" w:cs="Times New Roman"/>
                  <w:color w:val="000000"/>
                  <w:szCs w:val="24"/>
                </w:rPr>
                <w:delText xml:space="preserve">those working in the automotive and marine trimming, service and repair industry </w:delText>
              </w:r>
              <w:bookmarkStart w:id="72" w:name="_Hlk64275119"/>
              <w:r w:rsidR="006A314F" w:rsidDel="00D850A4">
                <w:rPr>
                  <w:rFonts w:eastAsia="Times New Roman" w:cs="Times New Roman"/>
                  <w:color w:val="000000"/>
                  <w:szCs w:val="24"/>
                </w:rPr>
                <w:delText>who operate with a degree of autonomy in known and stable contexts within established parameters.</w:delText>
              </w:r>
            </w:del>
          </w:ins>
          <w:customXmlInsRangeStart w:id="73" w:author="Author"/>
          <w:customXmlDelRangeStart w:id="74" w:author="Author"/>
        </w:sdtContent>
      </w:sdt>
      <w:customXmlInsRangeEnd w:id="73"/>
      <w:customXmlDelRangeEnd w:id="74"/>
      <w:bookmarkEnd w:id="72"/>
      <w:customXmlInsRangeStart w:id="75" w:author="Author"/>
      <w:customXmlDelRangeStart w:id="76" w:author="Author"/>
      <w:sdt>
        <w:sdtPr>
          <w:tag w:val="goog_rdk_16"/>
          <w:id w:val="995846616"/>
        </w:sdtPr>
        <w:sdtEndPr/>
        <w:sdtContent>
          <w:customXmlInsRangeEnd w:id="75"/>
          <w:customXmlDelRangeEnd w:id="76"/>
          <w:customXmlInsRangeStart w:id="77" w:author="Author"/>
          <w:customXmlDelRangeStart w:id="78" w:author="Author"/>
        </w:sdtContent>
      </w:sdt>
      <w:customXmlInsRangeEnd w:id="77"/>
      <w:customXmlDelRangeEnd w:id="78"/>
    </w:p>
    <w:p w14:paraId="69CB1E26" w14:textId="011457D3" w:rsidR="00544CCF" w:rsidRPr="0010637E" w:rsidDel="006A314F" w:rsidRDefault="00544CCF" w:rsidP="00544CCF">
      <w:pPr>
        <w:pStyle w:val="BodyText"/>
        <w:rPr>
          <w:del w:id="79" w:author="Author"/>
        </w:rPr>
      </w:pPr>
      <w:del w:id="80" w:author="Author">
        <w:r w:rsidRPr="0010637E" w:rsidDel="006A314F">
          <w:delText>It applies to those working in the automotive and marine trimming industry.</w:delText>
        </w:r>
      </w:del>
    </w:p>
    <w:p w14:paraId="44992813" w14:textId="3050868D" w:rsidR="00F73E13" w:rsidRDefault="00F73E13" w:rsidP="00544CCF">
      <w:pPr>
        <w:pStyle w:val="BodyText"/>
      </w:pPr>
      <w:r>
        <w:t>No licensing, legislative or certification requirements apply to this unit at the time of publication.</w:t>
      </w:r>
    </w:p>
    <w:p w14:paraId="79221786" w14:textId="0FE95D70" w:rsidR="00F73E13" w:rsidRPr="003C5E15" w:rsidDel="00E10520" w:rsidRDefault="00F73E13" w:rsidP="003C5E15">
      <w:pPr>
        <w:pStyle w:val="Heading1"/>
        <w:rPr>
          <w:del w:id="81" w:author="Author"/>
        </w:rPr>
      </w:pPr>
      <w:del w:id="82" w:author="Author">
        <w:r w:rsidRPr="003C5E15" w:rsidDel="00E10520">
          <w:delText>Competency Field</w:delText>
        </w:r>
      </w:del>
    </w:p>
    <w:p w14:paraId="2BED6A6A" w14:textId="45CC2A81" w:rsidR="00F73E13" w:rsidRDefault="00544CCF" w:rsidP="00F73E13">
      <w:pPr>
        <w:pStyle w:val="BodyText"/>
      </w:pPr>
      <w:del w:id="83" w:author="Author">
        <w:r w:rsidDel="00E10520">
          <w:delText>Vehicle Body</w:delText>
        </w:r>
      </w:del>
    </w:p>
    <w:p w14:paraId="4E182C5D" w14:textId="46CB8D39" w:rsidR="00F73E13" w:rsidRDefault="00F73E13" w:rsidP="00F73E13">
      <w:pPr>
        <w:pStyle w:val="Heading1"/>
        <w:keepNext w:val="0"/>
        <w:widowControl w:val="0"/>
      </w:pPr>
      <w:r>
        <w:t>Unit Sector</w:t>
      </w:r>
    </w:p>
    <w:p w14:paraId="106ACD0C" w14:textId="1AB8DE58" w:rsidR="00F73E13" w:rsidRPr="003C5E15" w:rsidRDefault="00544CCF" w:rsidP="003C5E15">
      <w:pPr>
        <w:pStyle w:val="BodyText"/>
      </w:pPr>
      <w:r>
        <w:t xml:space="preserve">Technical – Trimming and Upholstery </w:t>
      </w:r>
    </w:p>
    <w:p w14:paraId="6C48EFFE" w14:textId="77777777" w:rsidR="00F73E13" w:rsidRDefault="00F73E13" w:rsidP="00F73E13">
      <w:pPr>
        <w:pStyle w:val="Heading1"/>
        <w:keepNext w:val="0"/>
        <w:widowControl w:val="0"/>
      </w:pPr>
      <w:r>
        <w:t>Elements and Performance Criteria</w:t>
      </w:r>
    </w:p>
    <w:tbl>
      <w:tblPr>
        <w:tblW w:w="9764" w:type="dxa"/>
        <w:tblLayout w:type="fixed"/>
        <w:tblLook w:val="0000" w:firstRow="0" w:lastRow="0" w:firstColumn="0" w:lastColumn="0" w:noHBand="0" w:noVBand="0"/>
      </w:tblPr>
      <w:tblGrid>
        <w:gridCol w:w="2925"/>
        <w:gridCol w:w="6839"/>
      </w:tblGrid>
      <w:tr w:rsidR="00F73E13" w14:paraId="11364FDB" w14:textId="77777777" w:rsidTr="006A314F">
        <w:tc>
          <w:tcPr>
            <w:tcW w:w="2925" w:type="dxa"/>
            <w:tcBorders>
              <w:top w:val="single" w:sz="4" w:space="0" w:color="000000"/>
              <w:left w:val="single" w:sz="4" w:space="0" w:color="000000"/>
              <w:bottom w:val="single" w:sz="4" w:space="0" w:color="C0C0C0"/>
              <w:right w:val="single" w:sz="4" w:space="0" w:color="000000"/>
            </w:tcBorders>
            <w:tcMar>
              <w:top w:w="0" w:type="dxa"/>
              <w:left w:w="62" w:type="dxa"/>
              <w:bottom w:w="0" w:type="dxa"/>
              <w:right w:w="62" w:type="dxa"/>
            </w:tcMar>
          </w:tcPr>
          <w:p w14:paraId="452BCAAD" w14:textId="77777777" w:rsidR="00F73E13" w:rsidRPr="003C5E15" w:rsidRDefault="0074633B" w:rsidP="003C5E15">
            <w:pPr>
              <w:pStyle w:val="SpecialBoldBodyText"/>
              <w:keepNext w:val="0"/>
              <w:keepLines w:val="0"/>
              <w:widowControl w:val="0"/>
              <w:pBdr>
                <w:top w:val="nil"/>
                <w:left w:val="nil"/>
                <w:bottom w:val="nil"/>
                <w:right w:val="nil"/>
                <w:between w:val="nil"/>
              </w:pBdr>
            </w:pPr>
            <w:sdt>
              <w:sdtPr>
                <w:tag w:val="goog_rdk_6"/>
                <w:id w:val="668758432"/>
              </w:sdtPr>
              <w:sdtEndPr/>
              <w:sdtContent/>
            </w:sdt>
            <w:r w:rsidR="00F73E13" w:rsidRPr="003C5E15">
              <w:t>ELEMENT</w:t>
            </w:r>
          </w:p>
        </w:tc>
        <w:tc>
          <w:tcPr>
            <w:tcW w:w="6839" w:type="dxa"/>
            <w:tcBorders>
              <w:top w:val="single" w:sz="4" w:space="0" w:color="000000"/>
              <w:left w:val="single" w:sz="4" w:space="0" w:color="000000"/>
              <w:bottom w:val="single" w:sz="4" w:space="0" w:color="C0C0C0"/>
              <w:right w:val="single" w:sz="4" w:space="0" w:color="000000"/>
            </w:tcBorders>
            <w:tcMar>
              <w:top w:w="0" w:type="dxa"/>
              <w:left w:w="62" w:type="dxa"/>
              <w:bottom w:w="0" w:type="dxa"/>
              <w:right w:w="62" w:type="dxa"/>
            </w:tcMar>
          </w:tcPr>
          <w:p w14:paraId="3C0B1BCD" w14:textId="77777777" w:rsidR="00F73E13" w:rsidRPr="003C5E15" w:rsidRDefault="0074633B" w:rsidP="003C5E15">
            <w:pPr>
              <w:pStyle w:val="SpecialBoldBodyText"/>
              <w:keepNext w:val="0"/>
              <w:keepLines w:val="0"/>
              <w:widowControl w:val="0"/>
              <w:pBdr>
                <w:top w:val="nil"/>
                <w:left w:val="nil"/>
                <w:bottom w:val="nil"/>
                <w:right w:val="nil"/>
                <w:between w:val="nil"/>
              </w:pBdr>
            </w:pPr>
            <w:sdt>
              <w:sdtPr>
                <w:tag w:val="goog_rdk_7"/>
                <w:id w:val="1755318680"/>
              </w:sdtPr>
              <w:sdtEndPr/>
              <w:sdtContent/>
            </w:sdt>
            <w:r w:rsidR="00F73E13" w:rsidRPr="003C5E15">
              <w:t>PERFORMANCE CRITERIA</w:t>
            </w:r>
          </w:p>
        </w:tc>
      </w:tr>
      <w:tr w:rsidR="00F73E13" w14:paraId="1CBEA2EC" w14:textId="77777777" w:rsidTr="006A314F">
        <w:tc>
          <w:tcPr>
            <w:tcW w:w="2925" w:type="dxa"/>
            <w:tcBorders>
              <w:top w:val="single" w:sz="4" w:space="0" w:color="C0C0C0"/>
              <w:left w:val="single" w:sz="4" w:space="0" w:color="000000"/>
              <w:bottom w:val="single" w:sz="4" w:space="0" w:color="000000"/>
              <w:right w:val="single" w:sz="4" w:space="0" w:color="000000"/>
            </w:tcBorders>
            <w:tcMar>
              <w:top w:w="0" w:type="dxa"/>
              <w:left w:w="62" w:type="dxa"/>
              <w:bottom w:w="0" w:type="dxa"/>
              <w:right w:w="62" w:type="dxa"/>
            </w:tcMar>
          </w:tcPr>
          <w:p w14:paraId="6BA249DD" w14:textId="77777777" w:rsidR="00F73E13" w:rsidRDefault="00F73E13" w:rsidP="003C5E15">
            <w:pPr>
              <w:pStyle w:val="ItalicBodyText"/>
            </w:pPr>
            <w:r>
              <w:t>Elements describe the essential outcomes.</w:t>
            </w:r>
          </w:p>
        </w:tc>
        <w:tc>
          <w:tcPr>
            <w:tcW w:w="6839" w:type="dxa"/>
            <w:tcBorders>
              <w:top w:val="single" w:sz="4" w:space="0" w:color="C0C0C0"/>
              <w:left w:val="single" w:sz="4" w:space="0" w:color="000000"/>
              <w:bottom w:val="single" w:sz="4" w:space="0" w:color="000000"/>
              <w:right w:val="single" w:sz="4" w:space="0" w:color="000000"/>
            </w:tcBorders>
            <w:tcMar>
              <w:top w:w="0" w:type="dxa"/>
              <w:left w:w="62" w:type="dxa"/>
              <w:bottom w:w="0" w:type="dxa"/>
              <w:right w:w="62" w:type="dxa"/>
            </w:tcMar>
          </w:tcPr>
          <w:p w14:paraId="4BF8A429" w14:textId="77777777" w:rsidR="00F73E13" w:rsidRDefault="00F73E13" w:rsidP="003C5E15">
            <w:pPr>
              <w:pStyle w:val="ItalicBodyText"/>
            </w:pPr>
            <w:r>
              <w:t>Performance criteria describe the performance needed to demonstrate achievement of the element.</w:t>
            </w:r>
          </w:p>
        </w:tc>
      </w:tr>
      <w:tr w:rsidR="00544CCF" w14:paraId="5414224B" w14:textId="77777777" w:rsidTr="006A314F">
        <w:tc>
          <w:tcPr>
            <w:tcW w:w="2925" w:type="dxa"/>
            <w:tcBorders>
              <w:top w:val="single" w:sz="4" w:space="0" w:color="000000"/>
              <w:left w:val="single" w:sz="4" w:space="0" w:color="000000"/>
              <w:bottom w:val="single" w:sz="4" w:space="0" w:color="000000"/>
              <w:right w:val="single" w:sz="4" w:space="0" w:color="000000"/>
            </w:tcBorders>
            <w:tcMar>
              <w:top w:w="0" w:type="dxa"/>
              <w:left w:w="62" w:type="dxa"/>
              <w:bottom w:w="0" w:type="dxa"/>
              <w:right w:w="62" w:type="dxa"/>
            </w:tcMar>
          </w:tcPr>
          <w:p w14:paraId="587CEC08" w14:textId="3CED2EAF" w:rsidR="00544CCF" w:rsidRDefault="00544CCF" w:rsidP="00544CCF">
            <w:pPr>
              <w:pStyle w:val="List2"/>
            </w:pPr>
            <w:r w:rsidRPr="0010637E">
              <w:t>1.</w:t>
            </w:r>
            <w:r w:rsidRPr="0010637E">
              <w:tab/>
              <w:t xml:space="preserve">Prepare </w:t>
            </w:r>
            <w:del w:id="84" w:author="Author">
              <w:r w:rsidRPr="0010637E" w:rsidDel="006A314F">
                <w:delText xml:space="preserve">for </w:delText>
              </w:r>
            </w:del>
            <w:ins w:id="85" w:author="Author">
              <w:r w:rsidR="006A314F">
                <w:t xml:space="preserve">to </w:t>
              </w:r>
              <w:del w:id="86" w:author="Author">
                <w:r w:rsidR="006A314F" w:rsidDel="005D6E7C">
                  <w:delText xml:space="preserve">install, </w:delText>
                </w:r>
              </w:del>
              <w:r w:rsidR="005D6E7C">
                <w:t xml:space="preserve"> </w:t>
              </w:r>
              <w:del w:id="87" w:author="Author">
                <w:r w:rsidR="006A314F" w:rsidDel="005D6E7C">
                  <w:delText>frames</w:delText>
                </w:r>
              </w:del>
              <w:r w:rsidR="005D6E7C">
                <w:t>install,</w:t>
              </w:r>
              <w:r w:rsidR="005D6E7C">
                <w:rPr>
                  <w:rStyle w:val="CommentReference"/>
                  <w:rFonts w:ascii="Courier New" w:hAnsi="Courier New"/>
                </w:rPr>
                <w:t xml:space="preserve"> </w:t>
              </w:r>
              <w:r w:rsidR="005D6E7C">
                <w:t>frames</w:t>
              </w:r>
              <w:r w:rsidR="006A314F">
                <w:t xml:space="preserve">, canopies and side curtains  </w:t>
              </w:r>
            </w:ins>
            <w:del w:id="88" w:author="Author">
              <w:r w:rsidRPr="0010637E" w:rsidDel="006A314F">
                <w:delText>fabrication</w:delText>
              </w:r>
            </w:del>
          </w:p>
        </w:tc>
        <w:tc>
          <w:tcPr>
            <w:tcW w:w="6839" w:type="dxa"/>
            <w:tcBorders>
              <w:top w:val="single" w:sz="4" w:space="0" w:color="000000"/>
              <w:left w:val="single" w:sz="4" w:space="0" w:color="000000"/>
              <w:bottom w:val="single" w:sz="4" w:space="0" w:color="000000"/>
              <w:right w:val="single" w:sz="4" w:space="0" w:color="000000"/>
            </w:tcBorders>
            <w:tcMar>
              <w:top w:w="0" w:type="dxa"/>
              <w:left w:w="62" w:type="dxa"/>
              <w:bottom w:w="0" w:type="dxa"/>
              <w:right w:w="62" w:type="dxa"/>
            </w:tcMar>
          </w:tcPr>
          <w:p w14:paraId="6B07154A" w14:textId="2EB84197" w:rsidR="00544CCF" w:rsidDel="006A314F" w:rsidRDefault="006A314F" w:rsidP="006A314F">
            <w:pPr>
              <w:keepNext w:val="0"/>
              <w:keepLines w:val="0"/>
              <w:pBdr>
                <w:top w:val="nil"/>
                <w:left w:val="nil"/>
                <w:bottom w:val="nil"/>
                <w:right w:val="nil"/>
                <w:between w:val="nil"/>
              </w:pBdr>
              <w:spacing w:after="60"/>
              <w:ind w:left="340" w:hanging="340"/>
              <w:rPr>
                <w:del w:id="89" w:author="Author"/>
                <w:rFonts w:ascii="Times New Roman" w:eastAsia="Times New Roman" w:hAnsi="Times New Roman" w:cs="Times New Roman"/>
                <w:color w:val="000000"/>
                <w:sz w:val="24"/>
                <w:szCs w:val="24"/>
              </w:rPr>
            </w:pPr>
            <w:ins w:id="90" w:author="Author">
              <w:r>
                <w:rPr>
                  <w:rFonts w:ascii="Times New Roman" w:eastAsia="Times New Roman" w:hAnsi="Times New Roman" w:cs="Times New Roman"/>
                  <w:color w:val="000000"/>
                  <w:sz w:val="24"/>
                  <w:szCs w:val="24"/>
                </w:rPr>
                <w:t>1.1 Determine job requirements according to workplace instructions</w:t>
              </w:r>
            </w:ins>
            <w:del w:id="91" w:author="Author">
              <w:r w:rsidR="00544CCF" w:rsidRPr="00AE5713" w:rsidDel="006A314F">
                <w:rPr>
                  <w:rFonts w:ascii="Times New Roman" w:eastAsia="Times New Roman" w:hAnsi="Times New Roman" w:cs="Times New Roman"/>
                  <w:color w:val="000000"/>
                  <w:sz w:val="24"/>
                  <w:szCs w:val="24"/>
                </w:rPr>
                <w:delText>1.1</w:delText>
              </w:r>
              <w:r w:rsidR="00544CCF" w:rsidRPr="00AE5713" w:rsidDel="006A314F">
                <w:rPr>
                  <w:rFonts w:ascii="Times New Roman" w:eastAsia="Times New Roman" w:hAnsi="Times New Roman" w:cs="Times New Roman"/>
                  <w:color w:val="000000"/>
                  <w:sz w:val="24"/>
                  <w:szCs w:val="24"/>
                </w:rPr>
                <w:tab/>
                <w:delText>Job requirements are determined from workplace instructions</w:delText>
              </w:r>
            </w:del>
          </w:p>
          <w:p w14:paraId="6DB901D0" w14:textId="77777777" w:rsidR="006A314F" w:rsidRDefault="006A314F" w:rsidP="006A314F">
            <w:pPr>
              <w:rPr>
                <w:ins w:id="92" w:author="Author"/>
                <w:rFonts w:ascii="Times New Roman" w:eastAsia="Times New Roman" w:hAnsi="Times New Roman" w:cs="Times New Roman"/>
                <w:color w:val="000000"/>
                <w:sz w:val="24"/>
                <w:szCs w:val="24"/>
              </w:rPr>
            </w:pPr>
          </w:p>
          <w:p w14:paraId="14FCA10E" w14:textId="77777777" w:rsidR="006A314F" w:rsidRPr="006B4EB3" w:rsidRDefault="006A314F" w:rsidP="006A314F">
            <w:pPr>
              <w:keepNext w:val="0"/>
              <w:keepLines w:val="0"/>
              <w:pBdr>
                <w:top w:val="nil"/>
                <w:left w:val="nil"/>
                <w:bottom w:val="nil"/>
                <w:right w:val="nil"/>
                <w:between w:val="nil"/>
              </w:pBdr>
              <w:spacing w:after="60"/>
              <w:ind w:left="340" w:hanging="340"/>
              <w:rPr>
                <w:ins w:id="93" w:author="Author"/>
                <w:rFonts w:ascii="Times New Roman" w:eastAsia="Times New Roman" w:hAnsi="Times New Roman" w:cs="Times New Roman"/>
                <w:color w:val="000000"/>
                <w:sz w:val="24"/>
                <w:szCs w:val="24"/>
                <w:rPrChange w:id="94" w:author="Author">
                  <w:rPr>
                    <w:ins w:id="95" w:author="Author"/>
                    <w:rFonts w:ascii="Times New Roman" w:hAnsi="Times New Roman"/>
                    <w:sz w:val="24"/>
                  </w:rPr>
                </w:rPrChange>
              </w:rPr>
            </w:pPr>
            <w:ins w:id="96" w:author="Author">
              <w:r w:rsidRPr="00AE5713">
                <w:rPr>
                  <w:rFonts w:ascii="Times New Roman" w:eastAsia="Times New Roman" w:hAnsi="Times New Roman" w:cs="Times New Roman"/>
                  <w:color w:val="000000"/>
                  <w:sz w:val="24"/>
                  <w:szCs w:val="24"/>
                </w:rPr>
                <w:t xml:space="preserve">1.2 </w:t>
              </w:r>
              <w:r>
                <w:rPr>
                  <w:rFonts w:ascii="Times New Roman" w:eastAsia="Times New Roman" w:hAnsi="Times New Roman" w:cs="Times New Roman"/>
                  <w:color w:val="000000"/>
                  <w:sz w:val="24"/>
                  <w:szCs w:val="24"/>
                </w:rPr>
                <w:t xml:space="preserve">Access and interpret original equipment manufacturer (OEM) </w:t>
              </w:r>
              <w:r>
                <w:rPr>
                  <w:rFonts w:ascii="Times New Roman" w:eastAsia="Times New Roman" w:hAnsi="Times New Roman" w:cs="Times New Roman"/>
                  <w:color w:val="000000"/>
                  <w:sz w:val="24"/>
                  <w:szCs w:val="24"/>
                </w:rPr>
                <w:lastRenderedPageBreak/>
                <w:t>specifications and product installation instructions</w:t>
              </w:r>
              <w:r w:rsidRPr="006B4EB3" w:rsidDel="006C07CA">
                <w:rPr>
                  <w:rFonts w:ascii="Times New Roman" w:eastAsia="Times New Roman" w:hAnsi="Times New Roman" w:cs="Times New Roman"/>
                  <w:color w:val="000000"/>
                  <w:sz w:val="24"/>
                  <w:szCs w:val="24"/>
                  <w:rPrChange w:id="97" w:author="Author">
                    <w:rPr>
                      <w:rFonts w:ascii="Times New Roman" w:hAnsi="Times New Roman"/>
                      <w:sz w:val="24"/>
                    </w:rPr>
                  </w:rPrChange>
                </w:rPr>
                <w:t xml:space="preserve"> </w:t>
              </w:r>
            </w:ins>
          </w:p>
          <w:p w14:paraId="4EED13D9" w14:textId="0E17CBBB" w:rsidR="006A314F" w:rsidRDefault="006A314F" w:rsidP="00D850A4">
            <w:pPr>
              <w:keepNext w:val="0"/>
              <w:keepLines w:val="0"/>
              <w:pBdr>
                <w:top w:val="nil"/>
                <w:left w:val="nil"/>
                <w:bottom w:val="nil"/>
                <w:right w:val="nil"/>
                <w:between w:val="nil"/>
              </w:pBdr>
              <w:spacing w:after="60"/>
              <w:ind w:left="340" w:hanging="340"/>
              <w:rPr>
                <w:ins w:id="98" w:author="Author"/>
                <w:rFonts w:ascii="Times New Roman" w:eastAsia="Times New Roman" w:hAnsi="Times New Roman" w:cs="Times New Roman"/>
                <w:color w:val="000000"/>
                <w:sz w:val="24"/>
                <w:szCs w:val="24"/>
              </w:rPr>
            </w:pPr>
            <w:ins w:id="99" w:author="Author">
              <w:r>
                <w:rPr>
                  <w:rFonts w:ascii="Times New Roman" w:eastAsia="Times New Roman" w:hAnsi="Times New Roman" w:cs="Times New Roman"/>
                  <w:color w:val="000000"/>
                  <w:sz w:val="24"/>
                  <w:szCs w:val="24"/>
                </w:rPr>
                <w:t xml:space="preserve">1.3 </w:t>
              </w:r>
              <w:r w:rsidR="00D850A4">
                <w:rPr>
                  <w:rFonts w:ascii="Times New Roman" w:eastAsia="Times New Roman" w:hAnsi="Times New Roman" w:cs="Times New Roman"/>
                  <w:color w:val="000000"/>
                  <w:sz w:val="24"/>
                  <w:szCs w:val="24"/>
                </w:rPr>
                <w:t xml:space="preserve">Evaluate and select automotive or marine upholstery installation method for the identified job requirements </w:t>
              </w:r>
            </w:ins>
          </w:p>
          <w:p w14:paraId="2179F846" w14:textId="77777777" w:rsidR="00521860" w:rsidRDefault="00521860" w:rsidP="00521860">
            <w:pPr>
              <w:keepNext w:val="0"/>
              <w:keepLines w:val="0"/>
              <w:pBdr>
                <w:top w:val="nil"/>
                <w:left w:val="nil"/>
                <w:bottom w:val="nil"/>
                <w:right w:val="nil"/>
                <w:between w:val="nil"/>
              </w:pBdr>
              <w:spacing w:after="60"/>
              <w:ind w:left="340" w:hanging="340"/>
              <w:rPr>
                <w:ins w:id="100" w:author="Author"/>
                <w:rFonts w:ascii="Times New Roman" w:eastAsia="Times New Roman" w:hAnsi="Times New Roman" w:cs="Times New Roman"/>
                <w:color w:val="000000"/>
                <w:sz w:val="24"/>
                <w:szCs w:val="24"/>
              </w:rPr>
            </w:pPr>
            <w:ins w:id="101" w:author="Author">
              <w:r>
                <w:rPr>
                  <w:rFonts w:ascii="Times New Roman" w:eastAsia="Times New Roman" w:hAnsi="Times New Roman" w:cs="Times New Roman"/>
                  <w:color w:val="000000"/>
                  <w:sz w:val="24"/>
                  <w:szCs w:val="24"/>
                </w:rPr>
                <w:t xml:space="preserve">1.4 </w:t>
              </w:r>
              <w:r w:rsidRPr="008020F1">
                <w:rPr>
                  <w:rFonts w:ascii="Times New Roman" w:eastAsia="Times New Roman" w:hAnsi="Times New Roman" w:cs="Times New Roman"/>
                  <w:color w:val="000000"/>
                  <w:sz w:val="24"/>
                  <w:szCs w:val="24"/>
                </w:rPr>
                <w:t xml:space="preserve">Identify hazards and environmental issues associated with </w:t>
              </w:r>
              <w:r>
                <w:rPr>
                  <w:rFonts w:ascii="Times New Roman" w:eastAsia="Times New Roman" w:hAnsi="Times New Roman" w:cs="Times New Roman"/>
                  <w:color w:val="000000"/>
                  <w:sz w:val="24"/>
                  <w:szCs w:val="24"/>
                </w:rPr>
                <w:t>work tasks</w:t>
              </w:r>
              <w:r w:rsidRPr="008020F1">
                <w:rPr>
                  <w:rFonts w:ascii="Times New Roman" w:eastAsia="Times New Roman" w:hAnsi="Times New Roman" w:cs="Times New Roman"/>
                  <w:color w:val="000000"/>
                  <w:sz w:val="24"/>
                  <w:szCs w:val="24"/>
                </w:rPr>
                <w:t>, assess potential risks and implement control measures in line with workplace policies and</w:t>
              </w:r>
              <w:r>
                <w:rPr>
                  <w:rFonts w:ascii="Times New Roman" w:eastAsia="Times New Roman" w:hAnsi="Times New Roman" w:cs="Times New Roman"/>
                  <w:color w:val="000000"/>
                  <w:sz w:val="24"/>
                  <w:szCs w:val="24"/>
                </w:rPr>
                <w:t xml:space="preserve"> procedures</w:t>
              </w:r>
              <w:r w:rsidRPr="008020F1">
                <w:rPr>
                  <w:rFonts w:ascii="Times New Roman" w:eastAsia="Times New Roman" w:hAnsi="Times New Roman" w:cs="Times New Roman"/>
                  <w:color w:val="000000"/>
                  <w:sz w:val="24"/>
                  <w:szCs w:val="24"/>
                </w:rPr>
                <w:t xml:space="preserve"> </w:t>
              </w:r>
            </w:ins>
          </w:p>
          <w:p w14:paraId="5F365E7C" w14:textId="3A6D443D" w:rsidR="00521860" w:rsidRDefault="00521860" w:rsidP="00521860">
            <w:pPr>
              <w:keepNext w:val="0"/>
              <w:keepLines w:val="0"/>
              <w:pBdr>
                <w:top w:val="nil"/>
                <w:left w:val="nil"/>
                <w:bottom w:val="nil"/>
                <w:right w:val="nil"/>
                <w:between w:val="nil"/>
              </w:pBdr>
              <w:spacing w:after="60"/>
              <w:ind w:left="340" w:hanging="340"/>
              <w:rPr>
                <w:ins w:id="102" w:author="Author"/>
                <w:rFonts w:ascii="Times New Roman" w:eastAsia="Times New Roman" w:hAnsi="Times New Roman" w:cs="Times New Roman"/>
                <w:color w:val="000000"/>
                <w:sz w:val="24"/>
                <w:szCs w:val="24"/>
              </w:rPr>
            </w:pPr>
            <w:ins w:id="103" w:author="Author">
              <w:r>
                <w:rPr>
                  <w:rFonts w:ascii="Times New Roman" w:eastAsia="Times New Roman" w:hAnsi="Times New Roman" w:cs="Times New Roman"/>
                  <w:color w:val="000000"/>
                  <w:sz w:val="24"/>
                  <w:szCs w:val="24"/>
                </w:rPr>
                <w:t xml:space="preserve">1.5 </w:t>
              </w:r>
              <w:r w:rsidRPr="004B2E2A">
                <w:rPr>
                  <w:rFonts w:ascii="Times New Roman" w:eastAsia="Times New Roman" w:hAnsi="Times New Roman" w:cs="Times New Roman"/>
                  <w:color w:val="000000"/>
                  <w:sz w:val="24"/>
                  <w:szCs w:val="24"/>
                </w:rPr>
                <w:t xml:space="preserve">Select and source </w:t>
              </w:r>
              <w:r>
                <w:rPr>
                  <w:rFonts w:ascii="Times New Roman" w:eastAsia="Times New Roman" w:hAnsi="Times New Roman" w:cs="Times New Roman"/>
                  <w:color w:val="000000"/>
                  <w:sz w:val="24"/>
                  <w:szCs w:val="24"/>
                </w:rPr>
                <w:t>fabrication materials according to job requirements</w:t>
              </w:r>
            </w:ins>
          </w:p>
          <w:p w14:paraId="09C89E63" w14:textId="11E8106D" w:rsidR="00544CCF" w:rsidRPr="006B4EB3" w:rsidDel="00521860" w:rsidRDefault="00521860">
            <w:pPr>
              <w:keepNext w:val="0"/>
              <w:keepLines w:val="0"/>
              <w:pBdr>
                <w:top w:val="nil"/>
                <w:left w:val="nil"/>
                <w:bottom w:val="nil"/>
                <w:right w:val="nil"/>
                <w:between w:val="nil"/>
              </w:pBdr>
              <w:spacing w:after="60"/>
              <w:ind w:left="340" w:hanging="340"/>
              <w:rPr>
                <w:del w:id="104" w:author="Author"/>
                <w:color w:val="000000"/>
                <w:szCs w:val="24"/>
                <w:rPrChange w:id="105" w:author="Author">
                  <w:rPr>
                    <w:del w:id="106" w:author="Author"/>
                  </w:rPr>
                </w:rPrChange>
              </w:rPr>
              <w:pPrChange w:id="107" w:author="Author">
                <w:pPr>
                  <w:pStyle w:val="List"/>
                </w:pPr>
              </w:pPrChange>
            </w:pPr>
            <w:ins w:id="108" w:author="Author">
              <w:r>
                <w:rPr>
                  <w:rFonts w:ascii="Times New Roman" w:eastAsia="Times New Roman" w:hAnsi="Times New Roman" w:cs="Times New Roman"/>
                  <w:color w:val="000000"/>
                  <w:sz w:val="24"/>
                  <w:szCs w:val="24"/>
                </w:rPr>
                <w:t xml:space="preserve">1.6 </w:t>
              </w:r>
              <w:r w:rsidRPr="004B2E2A">
                <w:rPr>
                  <w:rFonts w:ascii="Times New Roman" w:eastAsia="Times New Roman" w:hAnsi="Times New Roman" w:cs="Times New Roman"/>
                  <w:color w:val="000000"/>
                  <w:sz w:val="24"/>
                  <w:szCs w:val="24"/>
                </w:rPr>
                <w:t>Check</w:t>
              </w:r>
              <w:r>
                <w:rPr>
                  <w:rFonts w:ascii="Times New Roman" w:eastAsia="Times New Roman" w:hAnsi="Times New Roman" w:cs="Times New Roman"/>
                  <w:color w:val="000000"/>
                  <w:sz w:val="24"/>
                  <w:szCs w:val="24"/>
                </w:rPr>
                <w:t xml:space="preserve"> materials</w:t>
              </w:r>
              <w:r w:rsidR="00F877F3">
                <w:rPr>
                  <w:rFonts w:ascii="Times New Roman" w:eastAsia="Times New Roman" w:hAnsi="Times New Roman" w:cs="Times New Roman"/>
                  <w:color w:val="000000"/>
                  <w:sz w:val="24"/>
                  <w:szCs w:val="24"/>
                </w:rPr>
                <w:t>,</w:t>
              </w:r>
              <w:r w:rsidRPr="004B2E2A">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tools and equipment</w:t>
              </w:r>
            </w:ins>
            <w:del w:id="109" w:author="Author">
              <w:r w:rsidR="00544CCF" w:rsidRPr="006B4EB3" w:rsidDel="00521860">
                <w:rPr>
                  <w:rFonts w:ascii="Times New Roman" w:eastAsia="Times New Roman" w:hAnsi="Times New Roman" w:cs="Times New Roman"/>
                  <w:color w:val="000000"/>
                  <w:sz w:val="24"/>
                  <w:szCs w:val="24"/>
                  <w:rPrChange w:id="110" w:author="Author">
                    <w:rPr/>
                  </w:rPrChange>
                </w:rPr>
                <w:delText>1.2</w:delText>
              </w:r>
              <w:r w:rsidR="00544CCF" w:rsidRPr="006B4EB3" w:rsidDel="00521860">
                <w:rPr>
                  <w:rFonts w:ascii="Times New Roman" w:eastAsia="Times New Roman" w:hAnsi="Times New Roman" w:cs="Times New Roman"/>
                  <w:color w:val="000000"/>
                  <w:sz w:val="24"/>
                  <w:szCs w:val="24"/>
                  <w:rPrChange w:id="111" w:author="Author">
                    <w:rPr/>
                  </w:rPrChange>
                </w:rPr>
                <w:tab/>
                <w:delText xml:space="preserve">Frame, components and </w:delText>
              </w:r>
              <w:r w:rsidR="00544CCF" w:rsidRPr="006B4EB3" w:rsidDel="00521860">
                <w:rPr>
                  <w:color w:val="000000"/>
                  <w:szCs w:val="24"/>
                  <w:rPrChange w:id="112" w:author="Author">
                    <w:rPr>
                      <w:rStyle w:val="BoldandItalics"/>
                    </w:rPr>
                  </w:rPrChange>
                </w:rPr>
                <w:delText>materials</w:delText>
              </w:r>
              <w:r w:rsidR="00544CCF" w:rsidRPr="006B4EB3" w:rsidDel="00521860">
                <w:rPr>
                  <w:rFonts w:ascii="Times New Roman" w:eastAsia="Times New Roman" w:hAnsi="Times New Roman" w:cs="Times New Roman"/>
                  <w:color w:val="000000"/>
                  <w:sz w:val="24"/>
                  <w:szCs w:val="24"/>
                  <w:rPrChange w:id="113" w:author="Author">
                    <w:rPr/>
                  </w:rPrChange>
                </w:rPr>
                <w:delText xml:space="preserve"> are selected and inspected for quality</w:delText>
              </w:r>
            </w:del>
          </w:p>
          <w:p w14:paraId="70710205" w14:textId="05A40AF8" w:rsidR="00544CCF" w:rsidRPr="006B4EB3" w:rsidDel="00521860" w:rsidRDefault="00544CCF">
            <w:pPr>
              <w:keepNext w:val="0"/>
              <w:keepLines w:val="0"/>
              <w:pBdr>
                <w:top w:val="nil"/>
                <w:left w:val="nil"/>
                <w:bottom w:val="nil"/>
                <w:right w:val="nil"/>
                <w:between w:val="nil"/>
              </w:pBdr>
              <w:spacing w:after="60"/>
              <w:ind w:left="340" w:hanging="340"/>
              <w:rPr>
                <w:del w:id="114" w:author="Author"/>
                <w:color w:val="000000"/>
                <w:szCs w:val="24"/>
                <w:rPrChange w:id="115" w:author="Author">
                  <w:rPr>
                    <w:del w:id="116" w:author="Author"/>
                  </w:rPr>
                </w:rPrChange>
              </w:rPr>
              <w:pPrChange w:id="117" w:author="Author">
                <w:pPr>
                  <w:pStyle w:val="List"/>
                </w:pPr>
              </w:pPrChange>
            </w:pPr>
            <w:del w:id="118" w:author="Author">
              <w:r w:rsidRPr="006B4EB3" w:rsidDel="00521860">
                <w:rPr>
                  <w:rFonts w:ascii="Times New Roman" w:eastAsia="Times New Roman" w:hAnsi="Times New Roman" w:cs="Times New Roman"/>
                  <w:color w:val="000000"/>
                  <w:sz w:val="24"/>
                  <w:szCs w:val="24"/>
                  <w:rPrChange w:id="119" w:author="Author">
                    <w:rPr/>
                  </w:rPrChange>
                </w:rPr>
                <w:delText>1.3</w:delText>
              </w:r>
              <w:r w:rsidRPr="006B4EB3" w:rsidDel="00521860">
                <w:rPr>
                  <w:rFonts w:ascii="Times New Roman" w:eastAsia="Times New Roman" w:hAnsi="Times New Roman" w:cs="Times New Roman"/>
                  <w:color w:val="000000"/>
                  <w:sz w:val="24"/>
                  <w:szCs w:val="24"/>
                  <w:rPrChange w:id="120" w:author="Author">
                    <w:rPr/>
                  </w:rPrChange>
                </w:rPr>
                <w:tab/>
                <w:delText>Hazards associated with the work are identified and risks are managed</w:delText>
              </w:r>
            </w:del>
          </w:p>
          <w:p w14:paraId="3A6773A7" w14:textId="581F3F43" w:rsidR="00544CCF" w:rsidRPr="006B4EB3" w:rsidDel="006A314F" w:rsidRDefault="00544CCF">
            <w:pPr>
              <w:keepNext w:val="0"/>
              <w:keepLines w:val="0"/>
              <w:pBdr>
                <w:top w:val="nil"/>
                <w:left w:val="nil"/>
                <w:bottom w:val="nil"/>
                <w:right w:val="nil"/>
                <w:between w:val="nil"/>
              </w:pBdr>
              <w:spacing w:after="60"/>
              <w:ind w:left="340" w:hanging="340"/>
              <w:rPr>
                <w:del w:id="121" w:author="Author"/>
                <w:color w:val="000000"/>
                <w:szCs w:val="24"/>
                <w:rPrChange w:id="122" w:author="Author">
                  <w:rPr>
                    <w:del w:id="123" w:author="Author"/>
                  </w:rPr>
                </w:rPrChange>
              </w:rPr>
              <w:pPrChange w:id="124" w:author="Author">
                <w:pPr>
                  <w:pStyle w:val="List"/>
                </w:pPr>
              </w:pPrChange>
            </w:pPr>
            <w:del w:id="125" w:author="Author">
              <w:r w:rsidRPr="006B4EB3" w:rsidDel="00521860">
                <w:rPr>
                  <w:rFonts w:ascii="Times New Roman" w:eastAsia="Times New Roman" w:hAnsi="Times New Roman" w:cs="Times New Roman"/>
                  <w:color w:val="000000"/>
                  <w:sz w:val="24"/>
                  <w:szCs w:val="24"/>
                  <w:rPrChange w:id="126" w:author="Author">
                    <w:rPr/>
                  </w:rPrChange>
                </w:rPr>
                <w:delText>1.4</w:delText>
              </w:r>
              <w:r w:rsidRPr="006B4EB3" w:rsidDel="00521860">
                <w:rPr>
                  <w:rFonts w:ascii="Times New Roman" w:eastAsia="Times New Roman" w:hAnsi="Times New Roman" w:cs="Times New Roman"/>
                  <w:color w:val="000000"/>
                  <w:sz w:val="24"/>
                  <w:szCs w:val="24"/>
                  <w:rPrChange w:id="127" w:author="Author">
                    <w:rPr/>
                  </w:rPrChange>
                </w:rPr>
                <w:tab/>
                <w:delText>Tools and equipment</w:delText>
              </w:r>
            </w:del>
            <w:r w:rsidRPr="006B4EB3">
              <w:rPr>
                <w:rFonts w:ascii="Times New Roman" w:eastAsia="Times New Roman" w:hAnsi="Times New Roman" w:cs="Times New Roman"/>
                <w:color w:val="000000"/>
                <w:sz w:val="24"/>
                <w:szCs w:val="24"/>
                <w:rPrChange w:id="128" w:author="Author">
                  <w:rPr/>
                </w:rPrChange>
              </w:rPr>
              <w:t>, including personal protective equipment (PPE</w:t>
            </w:r>
            <w:del w:id="129" w:author="Author">
              <w:r w:rsidRPr="006B4EB3" w:rsidDel="00521860">
                <w:rPr>
                  <w:rFonts w:ascii="Times New Roman" w:eastAsia="Times New Roman" w:hAnsi="Times New Roman" w:cs="Times New Roman"/>
                  <w:color w:val="000000"/>
                  <w:sz w:val="24"/>
                  <w:szCs w:val="24"/>
                  <w:rPrChange w:id="130" w:author="Author">
                    <w:rPr/>
                  </w:rPrChange>
                </w:rPr>
                <w:delText>), are selected and checked for serviceability</w:delText>
              </w:r>
            </w:del>
            <w:ins w:id="131" w:author="Author">
              <w:r w:rsidR="00521860">
                <w:rPr>
                  <w:rFonts w:ascii="Times New Roman" w:eastAsia="Times New Roman" w:hAnsi="Times New Roman" w:cs="Times New Roman"/>
                  <w:color w:val="000000"/>
                  <w:sz w:val="24"/>
                  <w:szCs w:val="24"/>
                </w:rPr>
                <w:t>) for serviceability</w:t>
              </w:r>
            </w:ins>
          </w:p>
          <w:p w14:paraId="36D63DF8" w14:textId="7B74B0C3" w:rsidR="00544CCF" w:rsidRPr="006B4EB3" w:rsidRDefault="00544CCF">
            <w:pPr>
              <w:keepNext w:val="0"/>
              <w:keepLines w:val="0"/>
              <w:pBdr>
                <w:top w:val="nil"/>
                <w:left w:val="nil"/>
                <w:bottom w:val="nil"/>
                <w:right w:val="nil"/>
                <w:between w:val="nil"/>
              </w:pBdr>
              <w:spacing w:after="60"/>
              <w:ind w:left="340" w:hanging="340"/>
              <w:rPr>
                <w:rFonts w:eastAsia="Times New Roman" w:cs="Times New Roman"/>
                <w:color w:val="000000"/>
                <w:szCs w:val="24"/>
                <w:rPrChange w:id="132" w:author="Author">
                  <w:rPr/>
                </w:rPrChange>
              </w:rPr>
              <w:pPrChange w:id="133" w:author="Author">
                <w:pPr>
                  <w:pStyle w:val="List2"/>
                </w:pPr>
              </w:pPrChange>
            </w:pPr>
            <w:del w:id="134" w:author="Author">
              <w:r w:rsidRPr="006B4EB3" w:rsidDel="006A314F">
                <w:rPr>
                  <w:rFonts w:ascii="Times New Roman" w:eastAsia="Times New Roman" w:hAnsi="Times New Roman" w:cs="Times New Roman"/>
                  <w:color w:val="000000"/>
                  <w:sz w:val="24"/>
                  <w:szCs w:val="24"/>
                  <w:rPrChange w:id="135" w:author="Author">
                    <w:rPr/>
                  </w:rPrChange>
                </w:rPr>
                <w:delText>1.5</w:delText>
              </w:r>
              <w:r w:rsidRPr="006B4EB3" w:rsidDel="006A314F">
                <w:rPr>
                  <w:rFonts w:ascii="Times New Roman" w:eastAsia="Times New Roman" w:hAnsi="Times New Roman" w:cs="Times New Roman"/>
                  <w:color w:val="000000"/>
                  <w:sz w:val="24"/>
                  <w:szCs w:val="24"/>
                  <w:rPrChange w:id="136" w:author="Author">
                    <w:rPr/>
                  </w:rPrChange>
                </w:rPr>
                <w:tab/>
                <w:delText xml:space="preserve">Work is planned to minimise waste and use time efficiently </w:delText>
              </w:r>
            </w:del>
          </w:p>
        </w:tc>
      </w:tr>
      <w:tr w:rsidR="00544CCF" w14:paraId="15C1F58E" w14:textId="77777777" w:rsidTr="006A314F">
        <w:tc>
          <w:tcPr>
            <w:tcW w:w="2925" w:type="dxa"/>
            <w:tcBorders>
              <w:top w:val="single" w:sz="4" w:space="0" w:color="000000"/>
              <w:left w:val="single" w:sz="4" w:space="0" w:color="000000"/>
              <w:bottom w:val="single" w:sz="4" w:space="0" w:color="000000"/>
              <w:right w:val="single" w:sz="4" w:space="0" w:color="000000"/>
            </w:tcBorders>
            <w:tcMar>
              <w:top w:w="0" w:type="dxa"/>
              <w:left w:w="62" w:type="dxa"/>
              <w:bottom w:w="0" w:type="dxa"/>
              <w:right w:w="62" w:type="dxa"/>
            </w:tcMar>
          </w:tcPr>
          <w:p w14:paraId="237470DD" w14:textId="66870F68" w:rsidR="00544CCF" w:rsidRDefault="00544CCF" w:rsidP="00544CCF">
            <w:pPr>
              <w:pStyle w:val="List2"/>
            </w:pPr>
            <w:r w:rsidRPr="0010637E">
              <w:lastRenderedPageBreak/>
              <w:t>2.</w:t>
            </w:r>
            <w:r w:rsidRPr="0010637E">
              <w:tab/>
            </w:r>
            <w:del w:id="137" w:author="Author">
              <w:r w:rsidRPr="0010637E" w:rsidDel="00D850A4">
                <w:delText>Undertake fabrication and installation</w:delText>
              </w:r>
            </w:del>
            <w:ins w:id="138" w:author="Author">
              <w:del w:id="139" w:author="Author">
                <w:r w:rsidR="00521860" w:rsidDel="00D850A4">
                  <w:delText xml:space="preserve"> method</w:delText>
                </w:r>
              </w:del>
            </w:ins>
            <w:del w:id="140" w:author="Author">
              <w:r w:rsidRPr="0010637E" w:rsidDel="00D850A4">
                <w:delText xml:space="preserve"> activities</w:delText>
              </w:r>
            </w:del>
            <w:ins w:id="141" w:author="Author">
              <w:r w:rsidR="00D850A4">
                <w:t xml:space="preserve"> Fabricate frames, canopies and side curtains </w:t>
              </w:r>
            </w:ins>
          </w:p>
        </w:tc>
        <w:tc>
          <w:tcPr>
            <w:tcW w:w="6839" w:type="dxa"/>
            <w:tcBorders>
              <w:top w:val="single" w:sz="4" w:space="0" w:color="000000"/>
              <w:left w:val="single" w:sz="4" w:space="0" w:color="000000"/>
              <w:bottom w:val="single" w:sz="4" w:space="0" w:color="000000"/>
              <w:right w:val="single" w:sz="4" w:space="0" w:color="000000"/>
            </w:tcBorders>
            <w:tcMar>
              <w:top w:w="0" w:type="dxa"/>
              <w:left w:w="62" w:type="dxa"/>
              <w:bottom w:w="0" w:type="dxa"/>
              <w:right w:w="62" w:type="dxa"/>
            </w:tcMar>
          </w:tcPr>
          <w:p w14:paraId="24770F53" w14:textId="66BE05E3" w:rsidR="00544CCF" w:rsidRPr="0010637E" w:rsidRDefault="00544CCF" w:rsidP="00544CCF">
            <w:pPr>
              <w:pStyle w:val="List"/>
            </w:pPr>
            <w:r w:rsidRPr="0010637E">
              <w:t>2.1</w:t>
            </w:r>
            <w:r w:rsidRPr="0010637E">
              <w:tab/>
            </w:r>
            <w:del w:id="142" w:author="Author">
              <w:r w:rsidRPr="0010637E" w:rsidDel="00521860">
                <w:delText>Material is measured, marked out and cut</w:delText>
              </w:r>
            </w:del>
            <w:ins w:id="143" w:author="Author">
              <w:r w:rsidR="00521860">
                <w:t>Measure and trim materials</w:t>
              </w:r>
            </w:ins>
            <w:r w:rsidRPr="0010637E">
              <w:t xml:space="preserve"> according to job requirements and workplace instructions</w:t>
            </w:r>
          </w:p>
          <w:p w14:paraId="0693BB7F" w14:textId="470538FC" w:rsidR="00544CCF" w:rsidRPr="0010637E" w:rsidDel="00521860" w:rsidRDefault="00544CCF" w:rsidP="005D6E7C">
            <w:pPr>
              <w:pStyle w:val="List"/>
              <w:rPr>
                <w:del w:id="144" w:author="Author"/>
              </w:rPr>
            </w:pPr>
            <w:del w:id="145" w:author="Author">
              <w:r w:rsidRPr="0010637E" w:rsidDel="00521860">
                <w:delText>2.2</w:delText>
              </w:r>
              <w:r w:rsidRPr="0010637E" w:rsidDel="00521860">
                <w:tab/>
                <w:delText xml:space="preserve">Specialist tools and equipment are used according to </w:delText>
              </w:r>
              <w:r w:rsidRPr="0010637E" w:rsidDel="00521860">
                <w:rPr>
                  <w:rStyle w:val="BoldandItalics"/>
                </w:rPr>
                <w:delText>safety and environmental requirements</w:delText>
              </w:r>
            </w:del>
          </w:p>
          <w:p w14:paraId="6C8CB088" w14:textId="1BFB3EAC" w:rsidR="00544CCF" w:rsidDel="005D6E7C" w:rsidRDefault="00544CCF" w:rsidP="005D6E7C">
            <w:pPr>
              <w:pStyle w:val="List"/>
              <w:rPr>
                <w:ins w:id="146" w:author="Author"/>
                <w:del w:id="147" w:author="Author"/>
              </w:rPr>
            </w:pPr>
            <w:r w:rsidRPr="0010637E">
              <w:t>2.</w:t>
            </w:r>
            <w:ins w:id="148" w:author="Author">
              <w:r w:rsidR="00521860">
                <w:t>2</w:t>
              </w:r>
            </w:ins>
            <w:del w:id="149" w:author="Author">
              <w:r w:rsidRPr="0010637E" w:rsidDel="00521860">
                <w:delText>3</w:delText>
              </w:r>
            </w:del>
            <w:r w:rsidRPr="0010637E">
              <w:tab/>
            </w:r>
            <w:ins w:id="150" w:author="Author">
              <w:r w:rsidR="00521860">
                <w:t xml:space="preserve">Fabricate and assemble upholstery </w:t>
              </w:r>
            </w:ins>
            <w:del w:id="151" w:author="Author">
              <w:r w:rsidRPr="0010637E" w:rsidDel="00521860">
                <w:delText>Frame, canopies and side curtains are fabricated and assembled</w:delText>
              </w:r>
            </w:del>
            <w:ins w:id="152" w:author="Author">
              <w:r w:rsidR="00521860">
                <w:t xml:space="preserve">according </w:t>
              </w:r>
            </w:ins>
            <w:del w:id="153" w:author="Author">
              <w:r w:rsidRPr="0010637E" w:rsidDel="00521860">
                <w:delText xml:space="preserve"> according </w:delText>
              </w:r>
            </w:del>
            <w:r w:rsidRPr="0010637E">
              <w:t xml:space="preserve">to job requirements, workplace procedures, and safety </w:t>
            </w:r>
            <w:del w:id="154" w:author="Author">
              <w:r w:rsidRPr="0010637E" w:rsidDel="00521860">
                <w:delText xml:space="preserve">and environmental </w:delText>
              </w:r>
            </w:del>
            <w:r w:rsidRPr="0010637E">
              <w:t>requirements</w:t>
            </w:r>
          </w:p>
          <w:p w14:paraId="6C5D307D" w14:textId="7F6933F1" w:rsidR="00544CCF" w:rsidRPr="0010637E" w:rsidDel="00894362" w:rsidRDefault="00544CCF" w:rsidP="005D6E7C">
            <w:pPr>
              <w:pStyle w:val="List"/>
              <w:ind w:left="0" w:firstLine="0"/>
              <w:rPr>
                <w:del w:id="155" w:author="Author"/>
              </w:rPr>
              <w:pPrChange w:id="156" w:author="Author">
                <w:pPr>
                  <w:pStyle w:val="List"/>
                </w:pPr>
              </w:pPrChange>
            </w:pPr>
            <w:del w:id="157" w:author="Author">
              <w:r w:rsidRPr="0010637E" w:rsidDel="00894362">
                <w:delText>2.4</w:delText>
              </w:r>
              <w:r w:rsidRPr="0010637E" w:rsidDel="00894362">
                <w:tab/>
                <w:delText>Frame, canopies and side curtains are installed and fastened according to workplace procedures and without causing damage to vehicle, vessel or components</w:delText>
              </w:r>
            </w:del>
          </w:p>
          <w:p w14:paraId="3309B06C" w14:textId="35AD0175" w:rsidR="00894362" w:rsidRDefault="00544CCF" w:rsidP="005D6E7C">
            <w:pPr>
              <w:pStyle w:val="List"/>
              <w:pPrChange w:id="158" w:author="Author">
                <w:pPr>
                  <w:pStyle w:val="List2"/>
                </w:pPr>
              </w:pPrChange>
            </w:pPr>
            <w:del w:id="159" w:author="Author">
              <w:r w:rsidRPr="0010637E" w:rsidDel="00894362">
                <w:delText>2.5</w:delText>
              </w:r>
              <w:r w:rsidRPr="0010637E" w:rsidDel="00894362">
                <w:tab/>
                <w:delText>Installation and fastening are checked for correct operational requirements</w:delText>
              </w:r>
            </w:del>
          </w:p>
        </w:tc>
      </w:tr>
      <w:tr w:rsidR="00D850A4" w14:paraId="39264481" w14:textId="77777777" w:rsidTr="006A314F">
        <w:trPr>
          <w:ins w:id="160" w:author="Author"/>
        </w:trPr>
        <w:tc>
          <w:tcPr>
            <w:tcW w:w="2925" w:type="dxa"/>
            <w:tcBorders>
              <w:top w:val="single" w:sz="4" w:space="0" w:color="000000"/>
              <w:left w:val="single" w:sz="4" w:space="0" w:color="000000"/>
              <w:bottom w:val="single" w:sz="4" w:space="0" w:color="000000"/>
              <w:right w:val="single" w:sz="4" w:space="0" w:color="000000"/>
            </w:tcBorders>
            <w:tcMar>
              <w:top w:w="0" w:type="dxa"/>
              <w:left w:w="62" w:type="dxa"/>
              <w:bottom w:w="0" w:type="dxa"/>
              <w:right w:w="62" w:type="dxa"/>
            </w:tcMar>
          </w:tcPr>
          <w:p w14:paraId="32343127" w14:textId="2F660E0C" w:rsidR="00D850A4" w:rsidRPr="0010637E" w:rsidRDefault="00D850A4" w:rsidP="00544CCF">
            <w:pPr>
              <w:pStyle w:val="List2"/>
              <w:rPr>
                <w:ins w:id="161" w:author="Author"/>
              </w:rPr>
            </w:pPr>
            <w:ins w:id="162" w:author="Author">
              <w:r>
                <w:t>3</w:t>
              </w:r>
              <w:r w:rsidRPr="0010637E">
                <w:t>.</w:t>
              </w:r>
              <w:r w:rsidRPr="0010637E">
                <w:tab/>
              </w:r>
              <w:r>
                <w:t xml:space="preserve">Install frames, canopies and side curtains   </w:t>
              </w:r>
            </w:ins>
          </w:p>
        </w:tc>
        <w:tc>
          <w:tcPr>
            <w:tcW w:w="6839" w:type="dxa"/>
            <w:tcBorders>
              <w:top w:val="single" w:sz="4" w:space="0" w:color="000000"/>
              <w:left w:val="single" w:sz="4" w:space="0" w:color="000000"/>
              <w:bottom w:val="single" w:sz="4" w:space="0" w:color="000000"/>
              <w:right w:val="single" w:sz="4" w:space="0" w:color="000000"/>
            </w:tcBorders>
            <w:tcMar>
              <w:top w:w="0" w:type="dxa"/>
              <w:left w:w="62" w:type="dxa"/>
              <w:bottom w:w="0" w:type="dxa"/>
              <w:right w:w="62" w:type="dxa"/>
            </w:tcMar>
          </w:tcPr>
          <w:p w14:paraId="08071F66" w14:textId="3F91D755" w:rsidR="00D850A4" w:rsidRDefault="00D850A4" w:rsidP="00D850A4">
            <w:pPr>
              <w:keepNext w:val="0"/>
              <w:keepLines w:val="0"/>
              <w:pBdr>
                <w:top w:val="nil"/>
                <w:left w:val="nil"/>
                <w:bottom w:val="nil"/>
                <w:right w:val="nil"/>
                <w:between w:val="nil"/>
              </w:pBdr>
              <w:spacing w:after="60"/>
              <w:ind w:left="340" w:hanging="340"/>
              <w:rPr>
                <w:ins w:id="163" w:author="Author"/>
                <w:rFonts w:ascii="Times New Roman" w:eastAsia="Times New Roman" w:hAnsi="Times New Roman" w:cs="Times New Roman"/>
                <w:color w:val="000000"/>
                <w:sz w:val="24"/>
                <w:szCs w:val="24"/>
              </w:rPr>
            </w:pPr>
            <w:ins w:id="164" w:author="Author">
              <w:r>
                <w:rPr>
                  <w:rFonts w:ascii="Times New Roman" w:eastAsia="Times New Roman" w:hAnsi="Times New Roman" w:cs="Times New Roman"/>
                  <w:color w:val="000000"/>
                  <w:sz w:val="24"/>
                  <w:szCs w:val="24"/>
                </w:rPr>
                <w:t xml:space="preserve">3.1 Install upholstery components according to manufacturer specifications, workplace procedures and safety requirements without </w:t>
              </w:r>
              <w:del w:id="165" w:author="Author">
                <w:r w:rsidDel="005D6E7C">
                  <w:rPr>
                    <w:rFonts w:ascii="Times New Roman" w:eastAsia="Times New Roman" w:hAnsi="Times New Roman" w:cs="Times New Roman"/>
                    <w:sz w:val="24"/>
                    <w:szCs w:val="24"/>
                  </w:rPr>
                  <w:delText>interference</w:delText>
                </w:r>
              </w:del>
              <w:r w:rsidR="005D6E7C">
                <w:rPr>
                  <w:rFonts w:ascii="Times New Roman" w:eastAsia="Times New Roman" w:hAnsi="Times New Roman" w:cs="Times New Roman"/>
                  <w:sz w:val="24"/>
                  <w:szCs w:val="24"/>
                </w:rPr>
                <w:t xml:space="preserve">interfering with </w:t>
              </w:r>
              <w:r>
                <w:rPr>
                  <w:rFonts w:ascii="Times New Roman" w:eastAsia="Times New Roman" w:hAnsi="Times New Roman" w:cs="Times New Roman"/>
                  <w:color w:val="000000"/>
                  <w:sz w:val="24"/>
                  <w:szCs w:val="24"/>
                </w:rPr>
                <w:t xml:space="preserve"> </w:t>
              </w:r>
              <w:del w:id="166" w:author="Author">
                <w:r w:rsidDel="005D6E7C">
                  <w:rPr>
                    <w:rFonts w:ascii="Times New Roman" w:eastAsia="Times New Roman" w:hAnsi="Times New Roman" w:cs="Times New Roman"/>
                    <w:color w:val="000000"/>
                    <w:sz w:val="24"/>
                    <w:szCs w:val="24"/>
                  </w:rPr>
                  <w:delText xml:space="preserve">to </w:delText>
                </w:r>
              </w:del>
              <w:r>
                <w:rPr>
                  <w:rFonts w:ascii="Times New Roman" w:eastAsia="Times New Roman" w:hAnsi="Times New Roman" w:cs="Times New Roman"/>
                  <w:color w:val="000000"/>
                  <w:sz w:val="24"/>
                  <w:szCs w:val="24"/>
                </w:rPr>
                <w:t>existing components</w:t>
              </w:r>
            </w:ins>
          </w:p>
          <w:p w14:paraId="144C43CE" w14:textId="7AAB6CB7" w:rsidR="00D850A4" w:rsidRDefault="00D850A4" w:rsidP="00D850A4">
            <w:pPr>
              <w:pStyle w:val="List2"/>
              <w:rPr>
                <w:ins w:id="167" w:author="Author"/>
              </w:rPr>
            </w:pPr>
            <w:ins w:id="168" w:author="Author">
              <w:r>
                <w:rPr>
                  <w:rFonts w:eastAsia="Times New Roman" w:cs="Times New Roman"/>
                  <w:color w:val="000000"/>
                  <w:szCs w:val="24"/>
                </w:rPr>
                <w:t>3.2</w:t>
              </w:r>
              <w:r>
                <w:t xml:space="preserve"> Test upholstery components and </w:t>
              </w:r>
              <w:r w:rsidR="00E10520">
                <w:t>adjust</w:t>
              </w:r>
              <w:r>
                <w:t xml:space="preserve"> where required, according to</w:t>
              </w:r>
              <w:r w:rsidR="00E10520">
                <w:t xml:space="preserve"> workplace</w:t>
              </w:r>
              <w:r>
                <w:t xml:space="preserve"> policies and </w:t>
              </w:r>
              <w:r w:rsidRPr="00F235C4">
                <w:t>procedures</w:t>
              </w:r>
            </w:ins>
          </w:p>
          <w:p w14:paraId="174E7D36" w14:textId="4CD1EEB5" w:rsidR="00D850A4" w:rsidRDefault="00D850A4" w:rsidP="00D850A4">
            <w:pPr>
              <w:keepNext w:val="0"/>
              <w:keepLines w:val="0"/>
              <w:pBdr>
                <w:top w:val="nil"/>
                <w:left w:val="nil"/>
                <w:bottom w:val="nil"/>
                <w:right w:val="nil"/>
                <w:between w:val="nil"/>
              </w:pBdr>
              <w:spacing w:after="60"/>
              <w:ind w:left="340" w:hanging="340"/>
              <w:rPr>
                <w:ins w:id="169" w:author="Author"/>
                <w:rFonts w:ascii="Times New Roman" w:eastAsia="Times New Roman" w:hAnsi="Times New Roman" w:cs="Times New Roman"/>
                <w:color w:val="000000"/>
                <w:sz w:val="24"/>
                <w:szCs w:val="24"/>
              </w:rPr>
            </w:pPr>
            <w:ins w:id="170" w:author="Author">
              <w:r>
                <w:rPr>
                  <w:rFonts w:ascii="Times New Roman" w:eastAsia="Times New Roman" w:hAnsi="Times New Roman" w:cs="Times New Roman"/>
                  <w:color w:val="000000"/>
                  <w:sz w:val="24"/>
                  <w:szCs w:val="24"/>
                </w:rPr>
                <w:t xml:space="preserve">3.3 </w:t>
              </w:r>
              <w:r w:rsidRPr="004B2E2A">
                <w:rPr>
                  <w:rFonts w:ascii="Times New Roman" w:eastAsia="Times New Roman" w:hAnsi="Times New Roman" w:cs="Times New Roman"/>
                  <w:color w:val="000000"/>
                  <w:sz w:val="24"/>
                  <w:szCs w:val="24"/>
                </w:rPr>
                <w:t>Conduct final inspection and confirm vehicle is ready for use</w:t>
              </w:r>
              <w:r>
                <w:rPr>
                  <w:rFonts w:ascii="Times New Roman" w:eastAsia="Times New Roman" w:hAnsi="Times New Roman" w:cs="Times New Roman"/>
                  <w:color w:val="000000"/>
                  <w:sz w:val="24"/>
                  <w:szCs w:val="24"/>
                </w:rPr>
                <w:t>,</w:t>
              </w:r>
              <w:r w:rsidRPr="004B2E2A">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according to</w:t>
              </w:r>
              <w:r w:rsidRPr="004B2E2A">
                <w:rPr>
                  <w:rFonts w:ascii="Times New Roman" w:eastAsia="Times New Roman" w:hAnsi="Times New Roman" w:cs="Times New Roman"/>
                  <w:color w:val="000000"/>
                  <w:sz w:val="24"/>
                  <w:szCs w:val="24"/>
                </w:rPr>
                <w:t xml:space="preserve"> road safety standards</w:t>
              </w:r>
              <w:r>
                <w:rPr>
                  <w:rFonts w:ascii="Times New Roman" w:eastAsia="Times New Roman" w:hAnsi="Times New Roman" w:cs="Times New Roman"/>
                  <w:color w:val="000000"/>
                  <w:sz w:val="24"/>
                  <w:szCs w:val="24"/>
                </w:rPr>
                <w:t xml:space="preserve"> and operational requirements</w:t>
              </w:r>
            </w:ins>
          </w:p>
        </w:tc>
      </w:tr>
      <w:tr w:rsidR="00544CCF" w14:paraId="583383D7" w14:textId="77777777" w:rsidTr="006A314F">
        <w:tc>
          <w:tcPr>
            <w:tcW w:w="2925" w:type="dxa"/>
            <w:tcBorders>
              <w:top w:val="single" w:sz="4" w:space="0" w:color="000000"/>
              <w:left w:val="single" w:sz="4" w:space="0" w:color="000000"/>
              <w:bottom w:val="single" w:sz="4" w:space="0" w:color="000000"/>
              <w:right w:val="single" w:sz="4" w:space="0" w:color="000000"/>
            </w:tcBorders>
            <w:tcMar>
              <w:top w:w="0" w:type="dxa"/>
              <w:left w:w="62" w:type="dxa"/>
              <w:bottom w:w="0" w:type="dxa"/>
              <w:right w:w="62" w:type="dxa"/>
            </w:tcMar>
          </w:tcPr>
          <w:p w14:paraId="4CF605A7" w14:textId="1E3AF042" w:rsidR="00544CCF" w:rsidRDefault="00544CCF" w:rsidP="00544CCF">
            <w:pPr>
              <w:pStyle w:val="List2"/>
            </w:pPr>
            <w:del w:id="171" w:author="Author">
              <w:r w:rsidRPr="0010637E" w:rsidDel="00D850A4">
                <w:delText>3</w:delText>
              </w:r>
            </w:del>
            <w:ins w:id="172" w:author="Author">
              <w:r w:rsidR="00D850A4">
                <w:t>4</w:t>
              </w:r>
            </w:ins>
            <w:r w:rsidRPr="0010637E">
              <w:t>.</w:t>
            </w:r>
            <w:r w:rsidRPr="0010637E">
              <w:tab/>
              <w:t>Complete work processes</w:t>
            </w:r>
          </w:p>
        </w:tc>
        <w:tc>
          <w:tcPr>
            <w:tcW w:w="6839" w:type="dxa"/>
            <w:tcBorders>
              <w:top w:val="single" w:sz="4" w:space="0" w:color="000000"/>
              <w:left w:val="single" w:sz="4" w:space="0" w:color="000000"/>
              <w:bottom w:val="single" w:sz="4" w:space="0" w:color="000000"/>
              <w:right w:val="single" w:sz="4" w:space="0" w:color="000000"/>
            </w:tcBorders>
            <w:tcMar>
              <w:top w:w="0" w:type="dxa"/>
              <w:left w:w="62" w:type="dxa"/>
              <w:bottom w:w="0" w:type="dxa"/>
              <w:right w:w="62" w:type="dxa"/>
            </w:tcMar>
          </w:tcPr>
          <w:p w14:paraId="21D1AE97" w14:textId="08C9E99F" w:rsidR="00894362" w:rsidRDefault="00D850A4" w:rsidP="00894362">
            <w:pPr>
              <w:keepNext w:val="0"/>
              <w:keepLines w:val="0"/>
              <w:pBdr>
                <w:top w:val="nil"/>
                <w:left w:val="nil"/>
                <w:bottom w:val="nil"/>
                <w:right w:val="nil"/>
                <w:between w:val="nil"/>
              </w:pBdr>
              <w:spacing w:after="60"/>
              <w:ind w:left="340" w:hanging="340"/>
              <w:rPr>
                <w:ins w:id="173" w:author="Author"/>
                <w:rFonts w:ascii="Times New Roman" w:eastAsia="Times New Roman" w:hAnsi="Times New Roman" w:cs="Times New Roman"/>
                <w:color w:val="000000"/>
                <w:sz w:val="24"/>
                <w:szCs w:val="24"/>
              </w:rPr>
            </w:pPr>
            <w:ins w:id="174" w:author="Author">
              <w:r>
                <w:rPr>
                  <w:rFonts w:ascii="Times New Roman" w:eastAsia="Times New Roman" w:hAnsi="Times New Roman" w:cs="Times New Roman"/>
                  <w:color w:val="000000"/>
                  <w:sz w:val="24"/>
                  <w:szCs w:val="24"/>
                </w:rPr>
                <w:t>4</w:t>
              </w:r>
              <w:del w:id="175" w:author="Author">
                <w:r w:rsidR="00894362" w:rsidDel="00D850A4">
                  <w:rPr>
                    <w:rFonts w:ascii="Times New Roman" w:eastAsia="Times New Roman" w:hAnsi="Times New Roman" w:cs="Times New Roman"/>
                    <w:color w:val="000000"/>
                    <w:sz w:val="24"/>
                    <w:szCs w:val="24"/>
                  </w:rPr>
                  <w:delText>3</w:delText>
                </w:r>
              </w:del>
              <w:r w:rsidR="00894362">
                <w:rPr>
                  <w:rFonts w:ascii="Times New Roman" w:eastAsia="Times New Roman" w:hAnsi="Times New Roman" w:cs="Times New Roman"/>
                  <w:color w:val="000000"/>
                  <w:sz w:val="24"/>
                  <w:szCs w:val="24"/>
                </w:rPr>
                <w:t>.1 Clean work area, collect recyclable material and dispose of waste and non-recyclable materials</w:t>
              </w:r>
            </w:ins>
          </w:p>
          <w:p w14:paraId="0423943A" w14:textId="05675F98" w:rsidR="00894362" w:rsidRDefault="00D850A4" w:rsidP="00894362">
            <w:pPr>
              <w:keepNext w:val="0"/>
              <w:keepLines w:val="0"/>
              <w:pBdr>
                <w:top w:val="nil"/>
                <w:left w:val="nil"/>
                <w:bottom w:val="nil"/>
                <w:right w:val="nil"/>
                <w:between w:val="nil"/>
              </w:pBdr>
              <w:spacing w:after="60"/>
              <w:ind w:left="340" w:hanging="340"/>
              <w:rPr>
                <w:ins w:id="176" w:author="Author"/>
                <w:rFonts w:ascii="Times New Roman" w:eastAsia="Times New Roman" w:hAnsi="Times New Roman" w:cs="Times New Roman"/>
                <w:color w:val="000000"/>
                <w:sz w:val="24"/>
                <w:szCs w:val="24"/>
              </w:rPr>
            </w:pPr>
            <w:ins w:id="177" w:author="Author">
              <w:r>
                <w:rPr>
                  <w:rFonts w:ascii="Times New Roman" w:eastAsia="Times New Roman" w:hAnsi="Times New Roman" w:cs="Times New Roman"/>
                  <w:color w:val="000000"/>
                  <w:sz w:val="24"/>
                  <w:szCs w:val="24"/>
                </w:rPr>
                <w:t>4</w:t>
              </w:r>
              <w:del w:id="178" w:author="Author">
                <w:r w:rsidR="00894362" w:rsidDel="00D850A4">
                  <w:rPr>
                    <w:rFonts w:ascii="Times New Roman" w:eastAsia="Times New Roman" w:hAnsi="Times New Roman" w:cs="Times New Roman"/>
                    <w:color w:val="000000"/>
                    <w:sz w:val="24"/>
                    <w:szCs w:val="24"/>
                  </w:rPr>
                  <w:delText>3</w:delText>
                </w:r>
              </w:del>
              <w:r w:rsidR="00894362">
                <w:rPr>
                  <w:rFonts w:ascii="Times New Roman" w:eastAsia="Times New Roman" w:hAnsi="Times New Roman" w:cs="Times New Roman"/>
                  <w:color w:val="000000"/>
                  <w:sz w:val="24"/>
                  <w:szCs w:val="24"/>
                </w:rPr>
                <w:t>.2 Check, tag, and isolate faulty tools materials</w:t>
              </w:r>
              <w:r w:rsidR="0074633B">
                <w:rPr>
                  <w:rFonts w:ascii="Times New Roman" w:eastAsia="Times New Roman" w:hAnsi="Times New Roman" w:cs="Times New Roman"/>
                  <w:color w:val="000000"/>
                  <w:sz w:val="24"/>
                  <w:szCs w:val="24"/>
                </w:rPr>
                <w:t xml:space="preserve"> </w:t>
              </w:r>
              <w:del w:id="179" w:author="Author">
                <w:r w:rsidR="00894362" w:rsidDel="0074633B">
                  <w:rPr>
                    <w:rFonts w:ascii="Times New Roman" w:eastAsia="Times New Roman" w:hAnsi="Times New Roman" w:cs="Times New Roman"/>
                    <w:color w:val="000000"/>
                    <w:sz w:val="24"/>
                    <w:szCs w:val="24"/>
                  </w:rPr>
                  <w:delText xml:space="preserve">, </w:delText>
                </w:r>
              </w:del>
              <w:r w:rsidR="00894362">
                <w:rPr>
                  <w:rFonts w:ascii="Times New Roman" w:eastAsia="Times New Roman" w:hAnsi="Times New Roman" w:cs="Times New Roman"/>
                  <w:color w:val="000000"/>
                  <w:sz w:val="24"/>
                  <w:szCs w:val="24"/>
                </w:rPr>
                <w:t>and equipment according to workplace procedures</w:t>
              </w:r>
            </w:ins>
          </w:p>
          <w:p w14:paraId="63FA1F7A" w14:textId="240DB60B" w:rsidR="00894362" w:rsidRDefault="00D850A4" w:rsidP="00894362">
            <w:pPr>
              <w:keepNext w:val="0"/>
              <w:keepLines w:val="0"/>
              <w:pBdr>
                <w:top w:val="nil"/>
                <w:left w:val="nil"/>
                <w:bottom w:val="nil"/>
                <w:right w:val="nil"/>
                <w:between w:val="nil"/>
              </w:pBdr>
              <w:spacing w:after="60"/>
              <w:ind w:left="340" w:hanging="340"/>
              <w:rPr>
                <w:ins w:id="180" w:author="Author"/>
                <w:rFonts w:ascii="Times New Roman" w:eastAsia="Times New Roman" w:hAnsi="Times New Roman" w:cs="Times New Roman"/>
                <w:color w:val="000000"/>
                <w:sz w:val="24"/>
                <w:szCs w:val="24"/>
              </w:rPr>
            </w:pPr>
            <w:ins w:id="181" w:author="Author">
              <w:r>
                <w:rPr>
                  <w:rFonts w:ascii="Times New Roman" w:eastAsia="Times New Roman" w:hAnsi="Times New Roman" w:cs="Times New Roman"/>
                  <w:color w:val="000000"/>
                  <w:sz w:val="24"/>
                  <w:szCs w:val="24"/>
                </w:rPr>
                <w:t>4</w:t>
              </w:r>
              <w:del w:id="182" w:author="Author">
                <w:r w:rsidR="00894362" w:rsidDel="00D850A4">
                  <w:rPr>
                    <w:rFonts w:ascii="Times New Roman" w:eastAsia="Times New Roman" w:hAnsi="Times New Roman" w:cs="Times New Roman"/>
                    <w:color w:val="000000"/>
                    <w:sz w:val="24"/>
                    <w:szCs w:val="24"/>
                  </w:rPr>
                  <w:delText>3</w:delText>
                </w:r>
              </w:del>
              <w:r w:rsidR="00894362">
                <w:rPr>
                  <w:rFonts w:ascii="Times New Roman" w:eastAsia="Times New Roman" w:hAnsi="Times New Roman" w:cs="Times New Roman"/>
                  <w:color w:val="000000"/>
                  <w:sz w:val="24"/>
                  <w:szCs w:val="24"/>
                </w:rPr>
                <w:t>.3 Store working tools and equipment according to workplace procedures</w:t>
              </w:r>
            </w:ins>
          </w:p>
          <w:p w14:paraId="5514B55A" w14:textId="019E421D" w:rsidR="00544CCF" w:rsidRPr="0010637E" w:rsidDel="00894362" w:rsidRDefault="00D850A4" w:rsidP="00894362">
            <w:pPr>
              <w:pStyle w:val="List"/>
              <w:rPr>
                <w:del w:id="183" w:author="Author"/>
              </w:rPr>
            </w:pPr>
            <w:ins w:id="184" w:author="Author">
              <w:r>
                <w:rPr>
                  <w:color w:val="000000"/>
                  <w:szCs w:val="24"/>
                </w:rPr>
                <w:t>4</w:t>
              </w:r>
              <w:del w:id="185" w:author="Author">
                <w:r w:rsidR="00894362" w:rsidDel="00D850A4">
                  <w:rPr>
                    <w:color w:val="000000"/>
                    <w:szCs w:val="24"/>
                  </w:rPr>
                  <w:delText>3</w:delText>
                </w:r>
              </w:del>
              <w:r w:rsidR="00894362">
                <w:rPr>
                  <w:color w:val="000000"/>
                  <w:szCs w:val="24"/>
                </w:rPr>
                <w:t>.4 Document installation and testing process according to workplace procedures</w:t>
              </w:r>
            </w:ins>
            <w:del w:id="186" w:author="Author">
              <w:r w:rsidR="00544CCF" w:rsidRPr="0010637E" w:rsidDel="00894362">
                <w:delText>3.1</w:delText>
              </w:r>
              <w:r w:rsidR="00544CCF" w:rsidRPr="0010637E" w:rsidDel="00894362">
                <w:tab/>
                <w:delText xml:space="preserve">Final inspection is made to ensure work meets workplace expectations and vehicle or vessel is presented </w:delText>
              </w:r>
              <w:r w:rsidR="00544CCF" w:rsidRPr="0010637E" w:rsidDel="00894362">
                <w:lastRenderedPageBreak/>
                <w:delText>ready for use</w:delText>
              </w:r>
            </w:del>
          </w:p>
          <w:p w14:paraId="167E167D" w14:textId="24CE9582" w:rsidR="00544CCF" w:rsidRPr="0010637E" w:rsidDel="00894362" w:rsidRDefault="00544CCF" w:rsidP="00544CCF">
            <w:pPr>
              <w:pStyle w:val="List"/>
              <w:rPr>
                <w:del w:id="187" w:author="Author"/>
              </w:rPr>
            </w:pPr>
            <w:del w:id="188" w:author="Author">
              <w:r w:rsidRPr="0010637E" w:rsidDel="00894362">
                <w:delText>3.2</w:delText>
              </w:r>
              <w:r w:rsidRPr="0010637E" w:rsidDel="00894362">
                <w:tab/>
                <w:delText>Work area is cleaned, waste and non-recyclable materials are disposed of, and recyclable material is collected and stored</w:delText>
              </w:r>
            </w:del>
          </w:p>
          <w:p w14:paraId="7E317640" w14:textId="265E1ECC" w:rsidR="00544CCF" w:rsidRPr="0010637E" w:rsidDel="00894362" w:rsidRDefault="00544CCF" w:rsidP="00544CCF">
            <w:pPr>
              <w:pStyle w:val="List"/>
              <w:rPr>
                <w:del w:id="189" w:author="Author"/>
              </w:rPr>
            </w:pPr>
            <w:del w:id="190" w:author="Author">
              <w:r w:rsidRPr="0010637E" w:rsidDel="00894362">
                <w:delText>3.3</w:delText>
              </w:r>
              <w:r w:rsidRPr="0010637E" w:rsidDel="00894362">
                <w:tab/>
                <w:delText>Tools and equipment are checked, reported if faulty, and stored according to workplace procedures</w:delText>
              </w:r>
            </w:del>
          </w:p>
          <w:p w14:paraId="47FD36FE" w14:textId="69634EC4" w:rsidR="00544CCF" w:rsidRDefault="00544CCF" w:rsidP="00544CCF">
            <w:pPr>
              <w:pStyle w:val="List2"/>
            </w:pPr>
            <w:del w:id="191" w:author="Author">
              <w:r w:rsidRPr="0010637E" w:rsidDel="00894362">
                <w:delText>3.4</w:delText>
              </w:r>
              <w:r w:rsidRPr="0010637E" w:rsidDel="00894362">
                <w:tab/>
                <w:delText>Workplace documentation is processed according to workplace procedures</w:delText>
              </w:r>
            </w:del>
          </w:p>
        </w:tc>
      </w:tr>
    </w:tbl>
    <w:p w14:paraId="12E51A47" w14:textId="77777777" w:rsidR="00F73E13" w:rsidRDefault="0074633B" w:rsidP="00F73E13">
      <w:pPr>
        <w:pStyle w:val="Heading1"/>
      </w:pPr>
      <w:sdt>
        <w:sdtPr>
          <w:tag w:val="goog_rdk_8"/>
          <w:id w:val="1385524757"/>
        </w:sdtPr>
        <w:sdtEndPr/>
        <w:sdtContent/>
      </w:sdt>
      <w:sdt>
        <w:sdtPr>
          <w:tag w:val="goog_rdk_9"/>
          <w:id w:val="-2011979041"/>
        </w:sdtPr>
        <w:sdtEndPr/>
        <w:sdtContent/>
      </w:sdt>
      <w:r w:rsidR="00F73E13">
        <w:t>Foundation Skills</w:t>
      </w:r>
    </w:p>
    <w:p w14:paraId="7A2DCA2A" w14:textId="77777777" w:rsidR="00F73E13" w:rsidRPr="003C5E15" w:rsidRDefault="00F73E13" w:rsidP="003C5E15">
      <w:pPr>
        <w:pStyle w:val="ItalicBodyText"/>
      </w:pPr>
      <w:r w:rsidRPr="003C5E15">
        <w:t>This section describes those language, literacy, numeracy and employm</w:t>
      </w:r>
      <w:bookmarkStart w:id="192" w:name="_GoBack"/>
      <w:bookmarkEnd w:id="192"/>
      <w:r w:rsidRPr="003C5E15">
        <w:t>ent skills that are essential to performance but not explicit in the performance criteria.</w:t>
      </w:r>
    </w:p>
    <w:tbl>
      <w:tblPr>
        <w:tblW w:w="97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82"/>
        <w:gridCol w:w="7182"/>
      </w:tblGrid>
      <w:tr w:rsidR="00F73E13" w14:paraId="45C8941F" w14:textId="77777777" w:rsidTr="006A314F">
        <w:tc>
          <w:tcPr>
            <w:tcW w:w="2582" w:type="dxa"/>
          </w:tcPr>
          <w:p w14:paraId="49B1AC30" w14:textId="77777777" w:rsidR="00F73E13" w:rsidRDefault="00F73E13" w:rsidP="003C5E15">
            <w:pPr>
              <w:pStyle w:val="SpecialBoldBodyText"/>
            </w:pPr>
            <w:r>
              <w:t>Skill</w:t>
            </w:r>
          </w:p>
        </w:tc>
        <w:tc>
          <w:tcPr>
            <w:tcW w:w="7182" w:type="dxa"/>
          </w:tcPr>
          <w:p w14:paraId="40277BE3" w14:textId="77777777" w:rsidR="00F73E13" w:rsidRDefault="00F73E13" w:rsidP="003C5E15">
            <w:pPr>
              <w:pStyle w:val="SpecialBoldBodyText"/>
            </w:pPr>
            <w:r>
              <w:t>Description</w:t>
            </w:r>
          </w:p>
        </w:tc>
      </w:tr>
      <w:tr w:rsidR="00544CCF" w14:paraId="2CE77094" w14:textId="77777777" w:rsidTr="006A314F">
        <w:tc>
          <w:tcPr>
            <w:tcW w:w="2582" w:type="dxa"/>
          </w:tcPr>
          <w:p w14:paraId="3AE74F3D" w14:textId="77777777" w:rsidR="00544CCF" w:rsidRPr="003C5E15" w:rsidRDefault="00544CCF" w:rsidP="00544CCF">
            <w:pPr>
              <w:pStyle w:val="BodyText"/>
            </w:pPr>
            <w:r w:rsidRPr="003C5E15">
              <w:t>Learning</w:t>
            </w:r>
          </w:p>
        </w:tc>
        <w:tc>
          <w:tcPr>
            <w:tcW w:w="7182" w:type="dxa"/>
          </w:tcPr>
          <w:p w14:paraId="56D7B92A" w14:textId="50E3CE4E" w:rsidR="00544CCF" w:rsidRPr="003C5E15" w:rsidRDefault="00544CCF" w:rsidP="00544CCF">
            <w:pPr>
              <w:pStyle w:val="ListBullet"/>
            </w:pPr>
            <w:del w:id="193" w:author="Author">
              <w:r w:rsidDel="00D850A4">
                <w:delText>L</w:delText>
              </w:r>
              <w:r w:rsidRPr="0010637E" w:rsidDel="00D850A4">
                <w:delText xml:space="preserve">ocate </w:delText>
              </w:r>
            </w:del>
            <w:ins w:id="194" w:author="Author">
              <w:r w:rsidR="00D850A4">
                <w:t>locates</w:t>
              </w:r>
              <w:r w:rsidR="00D850A4" w:rsidRPr="0010637E">
                <w:t xml:space="preserve"> </w:t>
              </w:r>
            </w:ins>
            <w:r w:rsidRPr="0010637E">
              <w:t>appropriate sources of information efficiently</w:t>
            </w:r>
            <w:del w:id="195" w:author="Author">
              <w:r w:rsidRPr="0010637E" w:rsidDel="00D850A4">
                <w:delText>.</w:delText>
              </w:r>
            </w:del>
          </w:p>
        </w:tc>
      </w:tr>
      <w:tr w:rsidR="00544CCF" w14:paraId="411E82EB" w14:textId="77777777" w:rsidTr="006A314F">
        <w:tc>
          <w:tcPr>
            <w:tcW w:w="2582" w:type="dxa"/>
          </w:tcPr>
          <w:p w14:paraId="45D69BF5" w14:textId="77777777" w:rsidR="00544CCF" w:rsidRPr="003C5E15" w:rsidRDefault="00544CCF" w:rsidP="00544CCF">
            <w:pPr>
              <w:pStyle w:val="BodyText"/>
            </w:pPr>
            <w:r w:rsidRPr="003C5E15">
              <w:t>Numeracy</w:t>
            </w:r>
          </w:p>
        </w:tc>
        <w:tc>
          <w:tcPr>
            <w:tcW w:w="7182" w:type="dxa"/>
          </w:tcPr>
          <w:p w14:paraId="5529D6B3" w14:textId="545ED4F4" w:rsidR="00544CCF" w:rsidRPr="003C5E15" w:rsidRDefault="00D850A4" w:rsidP="00544CCF">
            <w:pPr>
              <w:pStyle w:val="ListBullet"/>
            </w:pPr>
            <w:ins w:id="196" w:author="Author">
              <w:r>
                <w:t>u</w:t>
              </w:r>
              <w:r w:rsidRPr="00343F1B">
                <w:t>se</w:t>
              </w:r>
              <w:r>
                <w:t>s</w:t>
              </w:r>
              <w:r w:rsidRPr="00343F1B">
                <w:t xml:space="preserve"> basic mathematical operations</w:t>
              </w:r>
              <w:r>
                <w:t xml:space="preserve"> </w:t>
              </w:r>
              <w:r w:rsidRPr="00343F1B">
                <w:t>to measure and mark out templates, panel</w:t>
              </w:r>
              <w:r>
                <w:t>s</w:t>
              </w:r>
              <w:r w:rsidRPr="00343F1B">
                <w:t xml:space="preserve"> and trim sections</w:t>
              </w:r>
            </w:ins>
            <w:del w:id="197" w:author="Author">
              <w:r w:rsidR="00544CCF" w:rsidDel="00D850A4">
                <w:delText>U</w:delText>
              </w:r>
              <w:r w:rsidR="00544CCF" w:rsidRPr="00343F1B" w:rsidDel="00D850A4">
                <w:delText>se basic mathematical operations, including addition and subtraction, to measure and mark out templates, panel and trim sections.</w:delText>
              </w:r>
            </w:del>
          </w:p>
        </w:tc>
      </w:tr>
      <w:tr w:rsidR="00544CCF" w14:paraId="7EED5305" w14:textId="77777777" w:rsidTr="006A314F">
        <w:tc>
          <w:tcPr>
            <w:tcW w:w="2582" w:type="dxa"/>
          </w:tcPr>
          <w:p w14:paraId="4A914ECE" w14:textId="77777777" w:rsidR="00544CCF" w:rsidRPr="003C5E15" w:rsidRDefault="00544CCF" w:rsidP="00544CCF">
            <w:pPr>
              <w:pStyle w:val="BodyText"/>
            </w:pPr>
            <w:r w:rsidRPr="003C5E15">
              <w:t>Oral communication</w:t>
            </w:r>
          </w:p>
        </w:tc>
        <w:tc>
          <w:tcPr>
            <w:tcW w:w="7182" w:type="dxa"/>
          </w:tcPr>
          <w:p w14:paraId="459A6A3C" w14:textId="50B6952A" w:rsidR="00544CCF" w:rsidRPr="0010637E" w:rsidRDefault="00D850A4" w:rsidP="00544CCF">
            <w:pPr>
              <w:pStyle w:val="ListBullet"/>
              <w:tabs>
                <w:tab w:val="clear" w:pos="360"/>
              </w:tabs>
            </w:pPr>
            <w:ins w:id="198" w:author="Author">
              <w:r>
                <w:t>c</w:t>
              </w:r>
            </w:ins>
            <w:del w:id="199" w:author="Author">
              <w:r w:rsidR="00544CCF" w:rsidDel="00D850A4">
                <w:delText>C</w:delText>
              </w:r>
            </w:del>
            <w:r w:rsidR="00544CCF" w:rsidRPr="0010637E">
              <w:t>larif</w:t>
            </w:r>
            <w:ins w:id="200" w:author="Author">
              <w:r>
                <w:t>ies</w:t>
              </w:r>
            </w:ins>
            <w:del w:id="201" w:author="Author">
              <w:r w:rsidR="00544CCF" w:rsidRPr="0010637E" w:rsidDel="00D850A4">
                <w:delText>y</w:delText>
              </w:r>
            </w:del>
            <w:r w:rsidR="00544CCF" w:rsidRPr="0010637E">
              <w:t xml:space="preserve"> instructions and procedures</w:t>
            </w:r>
          </w:p>
          <w:p w14:paraId="43892215" w14:textId="58C33228" w:rsidR="00544CCF" w:rsidRPr="003C5E15" w:rsidRDefault="00D850A4" w:rsidP="00544CCF">
            <w:pPr>
              <w:pStyle w:val="ListBullet"/>
            </w:pPr>
            <w:ins w:id="202" w:author="Author">
              <w:r>
                <w:t>c</w:t>
              </w:r>
            </w:ins>
            <w:del w:id="203" w:author="Author">
              <w:r w:rsidR="00544CCF" w:rsidDel="00D850A4">
                <w:delText>C</w:delText>
              </w:r>
            </w:del>
            <w:r w:rsidR="00544CCF" w:rsidRPr="0010637E">
              <w:t>learly report</w:t>
            </w:r>
            <w:ins w:id="204" w:author="Author">
              <w:r>
                <w:t>s</w:t>
              </w:r>
            </w:ins>
            <w:r w:rsidR="00544CCF" w:rsidRPr="0010637E">
              <w:t xml:space="preserve"> quality issues and job outcomes</w:t>
            </w:r>
            <w:del w:id="205" w:author="Author">
              <w:r w:rsidR="00544CCF" w:rsidRPr="0010637E" w:rsidDel="0074633B">
                <w:delText>.</w:delText>
              </w:r>
            </w:del>
          </w:p>
        </w:tc>
      </w:tr>
      <w:tr w:rsidR="00544CCF" w14:paraId="5FEED767" w14:textId="77777777" w:rsidTr="006A314F">
        <w:tc>
          <w:tcPr>
            <w:tcW w:w="2582" w:type="dxa"/>
          </w:tcPr>
          <w:p w14:paraId="301427CE" w14:textId="77777777" w:rsidR="00544CCF" w:rsidRPr="003C5E15" w:rsidRDefault="00544CCF" w:rsidP="00544CCF">
            <w:pPr>
              <w:pStyle w:val="BodyText"/>
            </w:pPr>
            <w:r w:rsidRPr="003C5E15">
              <w:t>Writing</w:t>
            </w:r>
          </w:p>
        </w:tc>
        <w:tc>
          <w:tcPr>
            <w:tcW w:w="7182" w:type="dxa"/>
          </w:tcPr>
          <w:p w14:paraId="471A8861" w14:textId="5C7942E8" w:rsidR="00544CCF" w:rsidRDefault="00D850A4" w:rsidP="00544CCF">
            <w:pPr>
              <w:pStyle w:val="ListBullet"/>
            </w:pPr>
            <w:ins w:id="206" w:author="Author">
              <w:r>
                <w:t>l</w:t>
              </w:r>
            </w:ins>
            <w:del w:id="207" w:author="Author">
              <w:r w:rsidR="00544CCF" w:rsidDel="00D850A4">
                <w:delText>L</w:delText>
              </w:r>
            </w:del>
            <w:r w:rsidR="00544CCF" w:rsidRPr="0010637E">
              <w:t>egibly and accurately fill</w:t>
            </w:r>
            <w:ins w:id="208" w:author="Author">
              <w:r>
                <w:t>s</w:t>
              </w:r>
            </w:ins>
            <w:r w:rsidR="00544CCF" w:rsidRPr="0010637E">
              <w:t xml:space="preserve"> out workplace documentation</w:t>
            </w:r>
            <w:del w:id="209" w:author="Author">
              <w:r w:rsidR="00544CCF" w:rsidRPr="0010637E" w:rsidDel="0074633B">
                <w:delText>.</w:delText>
              </w:r>
            </w:del>
          </w:p>
        </w:tc>
      </w:tr>
      <w:tr w:rsidR="00544CCF" w14:paraId="09BB8E7E" w14:textId="77777777" w:rsidTr="006A314F">
        <w:tc>
          <w:tcPr>
            <w:tcW w:w="2582" w:type="dxa"/>
          </w:tcPr>
          <w:p w14:paraId="653A3FD1" w14:textId="77777777" w:rsidR="00544CCF" w:rsidRPr="003C5E15" w:rsidRDefault="00544CCF" w:rsidP="00544CCF">
            <w:pPr>
              <w:pStyle w:val="BodyText"/>
            </w:pPr>
            <w:r w:rsidRPr="003C5E15">
              <w:t>Planning and organising</w:t>
            </w:r>
          </w:p>
        </w:tc>
        <w:tc>
          <w:tcPr>
            <w:tcW w:w="7182" w:type="dxa"/>
          </w:tcPr>
          <w:p w14:paraId="06AF2F70" w14:textId="3DA0EE6C" w:rsidR="00544CCF" w:rsidRDefault="00D850A4" w:rsidP="00544CCF">
            <w:pPr>
              <w:pStyle w:val="ListBullet"/>
            </w:pPr>
            <w:ins w:id="210" w:author="Author">
              <w:r>
                <w:t>p</w:t>
              </w:r>
            </w:ins>
            <w:del w:id="211" w:author="Author">
              <w:r w:rsidR="00544CCF" w:rsidDel="00D850A4">
                <w:delText>P</w:delText>
              </w:r>
            </w:del>
            <w:r w:rsidR="00544CCF" w:rsidRPr="00343F1B">
              <w:t>lan</w:t>
            </w:r>
            <w:ins w:id="212" w:author="Author">
              <w:r w:rsidR="0074633B">
                <w:t>s</w:t>
              </w:r>
            </w:ins>
            <w:r w:rsidR="00544CCF" w:rsidRPr="00343F1B">
              <w:t xml:space="preserve"> own work requirements and prioritise</w:t>
            </w:r>
            <w:ins w:id="213" w:author="Author">
              <w:r w:rsidR="0074633B">
                <w:t>s</w:t>
              </w:r>
            </w:ins>
            <w:r w:rsidR="00544CCF" w:rsidRPr="00343F1B">
              <w:t xml:space="preserve"> actions to achieve required outcomes and ensure tasks are completed within workplace timeframes.</w:t>
            </w:r>
          </w:p>
        </w:tc>
      </w:tr>
      <w:tr w:rsidR="00544CCF" w:rsidDel="00D850A4" w14:paraId="689F0598" w14:textId="66FA9BEB" w:rsidTr="006A314F">
        <w:trPr>
          <w:del w:id="214" w:author="Author"/>
        </w:trPr>
        <w:tc>
          <w:tcPr>
            <w:tcW w:w="2582" w:type="dxa"/>
          </w:tcPr>
          <w:p w14:paraId="7B563117" w14:textId="36101D8B" w:rsidR="00544CCF" w:rsidRPr="003C5E15" w:rsidDel="00D850A4" w:rsidRDefault="00544CCF" w:rsidP="00544CCF">
            <w:pPr>
              <w:pStyle w:val="BodyText"/>
              <w:rPr>
                <w:del w:id="215" w:author="Author"/>
              </w:rPr>
            </w:pPr>
            <w:del w:id="216" w:author="Author">
              <w:r w:rsidRPr="003C5E15" w:rsidDel="00D850A4">
                <w:delText>Problem solving</w:delText>
              </w:r>
            </w:del>
          </w:p>
        </w:tc>
        <w:tc>
          <w:tcPr>
            <w:tcW w:w="7182" w:type="dxa"/>
          </w:tcPr>
          <w:p w14:paraId="34A63DD6" w14:textId="0FA278A2" w:rsidR="00544CCF" w:rsidDel="00D850A4" w:rsidRDefault="00544CCF" w:rsidP="00544CCF">
            <w:pPr>
              <w:pStyle w:val="ListBullet"/>
              <w:rPr>
                <w:del w:id="217" w:author="Author"/>
              </w:rPr>
            </w:pPr>
            <w:del w:id="218" w:author="Author">
              <w:r w:rsidDel="00D850A4">
                <w:delText>I</w:delText>
              </w:r>
              <w:r w:rsidRPr="00343F1B" w:rsidDel="00D850A4">
                <w:delText>dentify defects or quality issues, reinforcement requirements, and potential problems associated with installing sunroofs</w:delText>
              </w:r>
            </w:del>
            <w:ins w:id="219" w:author="Author">
              <w:del w:id="220" w:author="Author">
                <w:r w:rsidR="00894362" w:rsidDel="00D850A4">
                  <w:delText>upholstery components</w:delText>
                </w:r>
              </w:del>
            </w:ins>
            <w:del w:id="221" w:author="Author">
              <w:r w:rsidRPr="00343F1B" w:rsidDel="00D850A4">
                <w:delText>.</w:delText>
              </w:r>
            </w:del>
          </w:p>
        </w:tc>
      </w:tr>
      <w:tr w:rsidR="00544CCF" w14:paraId="6947FBE7" w14:textId="77777777" w:rsidTr="006A314F">
        <w:tc>
          <w:tcPr>
            <w:tcW w:w="2582" w:type="dxa"/>
          </w:tcPr>
          <w:p w14:paraId="32F3CD8B" w14:textId="77777777" w:rsidR="00544CCF" w:rsidRPr="003C5E15" w:rsidRDefault="00544CCF" w:rsidP="00544CCF">
            <w:pPr>
              <w:pStyle w:val="BodyText"/>
            </w:pPr>
            <w:r w:rsidRPr="003C5E15">
              <w:t>Technology</w:t>
            </w:r>
          </w:p>
        </w:tc>
        <w:tc>
          <w:tcPr>
            <w:tcW w:w="7182" w:type="dxa"/>
          </w:tcPr>
          <w:p w14:paraId="4E2129A8" w14:textId="614F8CE8" w:rsidR="00544CCF" w:rsidRDefault="00D850A4" w:rsidP="00544CCF">
            <w:pPr>
              <w:pStyle w:val="ListBullet"/>
            </w:pPr>
            <w:ins w:id="222" w:author="Author">
              <w:r>
                <w:rPr>
                  <w:rFonts w:eastAsia="Times New Roman" w:cs="Times New Roman"/>
                  <w:color w:val="000000"/>
                  <w:szCs w:val="24"/>
                </w:rPr>
                <w:t>u</w:t>
              </w:r>
            </w:ins>
            <w:del w:id="223" w:author="Author">
              <w:r w:rsidR="00544CCF" w:rsidDel="00D850A4">
                <w:rPr>
                  <w:rFonts w:eastAsia="Times New Roman" w:cs="Times New Roman"/>
                  <w:color w:val="000000"/>
                  <w:szCs w:val="24"/>
                </w:rPr>
                <w:delText>U</w:delText>
              </w:r>
            </w:del>
            <w:r w:rsidR="00544CCF">
              <w:rPr>
                <w:rFonts w:eastAsia="Times New Roman" w:cs="Times New Roman"/>
                <w:color w:val="000000"/>
                <w:szCs w:val="24"/>
              </w:rPr>
              <w:t>se</w:t>
            </w:r>
            <w:ins w:id="224" w:author="Author">
              <w:r>
                <w:rPr>
                  <w:rFonts w:eastAsia="Times New Roman" w:cs="Times New Roman"/>
                  <w:color w:val="000000"/>
                  <w:szCs w:val="24"/>
                </w:rPr>
                <w:t>s</w:t>
              </w:r>
            </w:ins>
            <w:r w:rsidR="00544CCF">
              <w:rPr>
                <w:rFonts w:eastAsia="Times New Roman" w:cs="Times New Roman"/>
                <w:color w:val="000000"/>
                <w:szCs w:val="24"/>
              </w:rPr>
              <w:t xml:space="preserve"> specialised workplace technology, </w:t>
            </w:r>
            <w:ins w:id="225" w:author="Author">
              <w:r w:rsidR="00894362">
                <w:rPr>
                  <w:rFonts w:eastAsia="Times New Roman" w:cs="Times New Roman"/>
                  <w:color w:val="000000"/>
                  <w:szCs w:val="24"/>
                </w:rPr>
                <w:t xml:space="preserve">materials, </w:t>
              </w:r>
            </w:ins>
            <w:r w:rsidR="00544CCF">
              <w:rPr>
                <w:rFonts w:eastAsia="Times New Roman" w:cs="Times New Roman"/>
                <w:color w:val="000000"/>
                <w:szCs w:val="24"/>
              </w:rPr>
              <w:t xml:space="preserve">equipment and tools </w:t>
            </w:r>
          </w:p>
        </w:tc>
      </w:tr>
    </w:tbl>
    <w:bookmarkStart w:id="226" w:name="_heading=h.gjdgxs" w:colFirst="0" w:colLast="0"/>
    <w:bookmarkEnd w:id="226"/>
    <w:p w14:paraId="0997C003" w14:textId="02440A29" w:rsidR="00F73E13" w:rsidDel="00F877F3" w:rsidRDefault="0074633B" w:rsidP="00170C56">
      <w:pPr>
        <w:pStyle w:val="Heading1"/>
        <w:keepNext w:val="0"/>
        <w:widowControl w:val="0"/>
        <w:rPr>
          <w:del w:id="227" w:author="Author"/>
        </w:rPr>
      </w:pPr>
      <w:sdt>
        <w:sdtPr>
          <w:tag w:val="goog_rdk_10"/>
          <w:id w:val="447594051"/>
          <w:showingPlcHdr/>
        </w:sdtPr>
        <w:sdtEndPr/>
        <w:sdtContent>
          <w:r w:rsidR="00F877F3">
            <w:t xml:space="preserve">     </w:t>
          </w:r>
        </w:sdtContent>
      </w:sdt>
      <w:del w:id="228" w:author="Author">
        <w:r w:rsidR="00F73E13" w:rsidDel="00F877F3">
          <w:delText>Range of conditions</w:delText>
        </w:r>
      </w:del>
    </w:p>
    <w:p w14:paraId="1DADE691" w14:textId="35269247" w:rsidR="00F73E13" w:rsidDel="00F877F3" w:rsidRDefault="00F73E13">
      <w:pPr>
        <w:pStyle w:val="Heading1"/>
        <w:keepNext w:val="0"/>
        <w:widowControl w:val="0"/>
        <w:rPr>
          <w:del w:id="229" w:author="Author"/>
        </w:rPr>
        <w:pPrChange w:id="230" w:author="Author">
          <w:pPr>
            <w:pStyle w:val="ItalicBodyText"/>
          </w:pPr>
        </w:pPrChange>
      </w:pPr>
      <w:del w:id="231" w:author="Author">
        <w:r w:rsidDel="00F877F3">
          <w:delText>This section specifies different work environments and conditions that may affect performance. Essential operating conditions that may be present (depending on the work situation, needs of the candidate, accessibility of the item, and local industry and regional contexts) are included. It is restricted to essential operating conditions and any other variables essential to the work environment.</w:delText>
        </w:r>
      </w:del>
    </w:p>
    <w:tbl>
      <w:tblPr>
        <w:tblW w:w="97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82"/>
        <w:gridCol w:w="7182"/>
      </w:tblGrid>
      <w:tr w:rsidR="00544CCF" w:rsidDel="00F877F3" w14:paraId="1C37046F" w14:textId="76428C9C" w:rsidTr="006A314F">
        <w:trPr>
          <w:del w:id="232" w:author="Author"/>
        </w:trPr>
        <w:tc>
          <w:tcPr>
            <w:tcW w:w="2582" w:type="dxa"/>
          </w:tcPr>
          <w:p w14:paraId="33731A59" w14:textId="0457C28D" w:rsidR="00544CCF" w:rsidDel="00F877F3" w:rsidRDefault="00544CCF">
            <w:pPr>
              <w:pStyle w:val="Heading1"/>
              <w:keepNext w:val="0"/>
              <w:widowControl w:val="0"/>
              <w:rPr>
                <w:del w:id="233" w:author="Author"/>
              </w:rPr>
              <w:pPrChange w:id="234" w:author="Author">
                <w:pPr>
                  <w:pStyle w:val="BodyText"/>
                </w:pPr>
              </w:pPrChange>
            </w:pPr>
            <w:del w:id="235" w:author="Author">
              <w:r w:rsidRPr="0010637E" w:rsidDel="00F877F3">
                <w:rPr>
                  <w:rStyle w:val="BoldandItalics"/>
                </w:rPr>
                <w:delText>Materials</w:delText>
              </w:r>
            </w:del>
            <w:ins w:id="236" w:author="Author">
              <w:del w:id="237" w:author="Author">
                <w:r w:rsidR="00521860" w:rsidDel="00F877F3">
                  <w:rPr>
                    <w:rStyle w:val="BoldandItalics"/>
                  </w:rPr>
                  <w:delText>:</w:delText>
                </w:r>
              </w:del>
            </w:ins>
            <w:del w:id="238" w:author="Author">
              <w:r w:rsidRPr="0010637E" w:rsidDel="00F877F3">
                <w:delText xml:space="preserve"> must include:</w:delText>
              </w:r>
            </w:del>
          </w:p>
        </w:tc>
        <w:tc>
          <w:tcPr>
            <w:tcW w:w="7182" w:type="dxa"/>
          </w:tcPr>
          <w:p w14:paraId="7F3C573B" w14:textId="6A8157ED" w:rsidR="00544CCF" w:rsidRPr="0010637E" w:rsidDel="00F877F3" w:rsidRDefault="00544CCF">
            <w:pPr>
              <w:pStyle w:val="Heading1"/>
              <w:keepNext w:val="0"/>
              <w:widowControl w:val="0"/>
              <w:rPr>
                <w:del w:id="239" w:author="Author"/>
              </w:rPr>
              <w:pPrChange w:id="240" w:author="Author">
                <w:pPr>
                  <w:pStyle w:val="ListBullet"/>
                  <w:keepNext w:val="0"/>
                  <w:numPr>
                    <w:numId w:val="18"/>
                  </w:numPr>
                  <w:tabs>
                    <w:tab w:val="clear" w:pos="360"/>
                  </w:tabs>
                  <w:spacing w:before="40" w:after="40"/>
                </w:pPr>
              </w:pPrChange>
            </w:pPr>
            <w:del w:id="241" w:author="Author">
              <w:r w:rsidRPr="0010637E" w:rsidDel="00F877F3">
                <w:delText>adhesives</w:delText>
              </w:r>
            </w:del>
          </w:p>
          <w:p w14:paraId="48EB6D77" w14:textId="30DFCF46" w:rsidR="00544CCF" w:rsidRPr="0010637E" w:rsidDel="00F877F3" w:rsidRDefault="00544CCF">
            <w:pPr>
              <w:pStyle w:val="Heading1"/>
              <w:keepNext w:val="0"/>
              <w:widowControl w:val="0"/>
              <w:rPr>
                <w:del w:id="242" w:author="Author"/>
              </w:rPr>
              <w:pPrChange w:id="243" w:author="Author">
                <w:pPr>
                  <w:pStyle w:val="ListBullet"/>
                  <w:keepNext w:val="0"/>
                  <w:numPr>
                    <w:numId w:val="18"/>
                  </w:numPr>
                  <w:tabs>
                    <w:tab w:val="clear" w:pos="360"/>
                  </w:tabs>
                  <w:spacing w:before="40" w:after="40"/>
                </w:pPr>
              </w:pPrChange>
            </w:pPr>
            <w:del w:id="244" w:author="Author">
              <w:r w:rsidRPr="0010637E" w:rsidDel="00F877F3">
                <w:lastRenderedPageBreak/>
                <w:delText>polyvinyl chloride (PVC)</w:delText>
              </w:r>
            </w:del>
          </w:p>
          <w:p w14:paraId="0AD351F7" w14:textId="727BF39A" w:rsidR="00544CCF" w:rsidRPr="0010637E" w:rsidDel="00F877F3" w:rsidRDefault="00544CCF">
            <w:pPr>
              <w:pStyle w:val="Heading1"/>
              <w:keepNext w:val="0"/>
              <w:widowControl w:val="0"/>
              <w:rPr>
                <w:del w:id="245" w:author="Author"/>
              </w:rPr>
              <w:pPrChange w:id="246" w:author="Author">
                <w:pPr>
                  <w:pStyle w:val="ListBullet"/>
                  <w:keepNext w:val="0"/>
                  <w:numPr>
                    <w:numId w:val="18"/>
                  </w:numPr>
                  <w:tabs>
                    <w:tab w:val="clear" w:pos="360"/>
                  </w:tabs>
                  <w:spacing w:before="40" w:after="40"/>
                </w:pPr>
              </w:pPrChange>
            </w:pPr>
            <w:del w:id="247" w:author="Author">
              <w:r w:rsidRPr="0010637E" w:rsidDel="00F877F3">
                <w:delText>canvas</w:delText>
              </w:r>
            </w:del>
          </w:p>
          <w:p w14:paraId="67FC1B23" w14:textId="047CD6F4" w:rsidR="00544CCF" w:rsidRPr="0010637E" w:rsidDel="00F877F3" w:rsidRDefault="00544CCF">
            <w:pPr>
              <w:pStyle w:val="Heading1"/>
              <w:keepNext w:val="0"/>
              <w:widowControl w:val="0"/>
              <w:rPr>
                <w:del w:id="248" w:author="Author"/>
              </w:rPr>
              <w:pPrChange w:id="249" w:author="Author">
                <w:pPr>
                  <w:pStyle w:val="ListBullet"/>
                  <w:keepNext w:val="0"/>
                  <w:numPr>
                    <w:numId w:val="18"/>
                  </w:numPr>
                  <w:tabs>
                    <w:tab w:val="clear" w:pos="360"/>
                  </w:tabs>
                  <w:spacing w:before="40" w:after="40"/>
                </w:pPr>
              </w:pPrChange>
            </w:pPr>
            <w:del w:id="250" w:author="Author">
              <w:r w:rsidRPr="0010637E" w:rsidDel="00F877F3">
                <w:delText>aluminium or stainless steel tubing</w:delText>
              </w:r>
            </w:del>
          </w:p>
          <w:p w14:paraId="3DAF1C7D" w14:textId="250B7657" w:rsidR="00544CCF" w:rsidDel="00F877F3" w:rsidRDefault="00544CCF">
            <w:pPr>
              <w:pStyle w:val="Heading1"/>
              <w:keepNext w:val="0"/>
              <w:widowControl w:val="0"/>
              <w:rPr>
                <w:del w:id="251" w:author="Author"/>
              </w:rPr>
              <w:pPrChange w:id="252" w:author="Author">
                <w:pPr>
                  <w:pStyle w:val="ListBullet"/>
                  <w:keepNext w:val="0"/>
                  <w:numPr>
                    <w:numId w:val="18"/>
                  </w:numPr>
                  <w:tabs>
                    <w:tab w:val="clear" w:pos="360"/>
                  </w:tabs>
                  <w:spacing w:before="40" w:after="40"/>
                </w:pPr>
              </w:pPrChange>
            </w:pPr>
            <w:del w:id="253" w:author="Author">
              <w:r w:rsidRPr="0010637E" w:rsidDel="00F877F3">
                <w:delText>fasteners</w:delText>
              </w:r>
            </w:del>
          </w:p>
          <w:p w14:paraId="61C6A1B8" w14:textId="5FF933BC" w:rsidR="00544CCF" w:rsidDel="00F877F3" w:rsidRDefault="00544CCF">
            <w:pPr>
              <w:pStyle w:val="Heading1"/>
              <w:keepNext w:val="0"/>
              <w:widowControl w:val="0"/>
              <w:rPr>
                <w:del w:id="254" w:author="Author"/>
              </w:rPr>
              <w:pPrChange w:id="255" w:author="Author">
                <w:pPr>
                  <w:pStyle w:val="ListBullet"/>
                  <w:keepNext w:val="0"/>
                  <w:numPr>
                    <w:numId w:val="18"/>
                  </w:numPr>
                  <w:tabs>
                    <w:tab w:val="clear" w:pos="360"/>
                  </w:tabs>
                  <w:spacing w:before="40" w:after="40"/>
                </w:pPr>
              </w:pPrChange>
            </w:pPr>
            <w:del w:id="256" w:author="Author">
              <w:r w:rsidRPr="0010637E" w:rsidDel="00F877F3">
                <w:delText>bindings and zippers.</w:delText>
              </w:r>
            </w:del>
          </w:p>
        </w:tc>
      </w:tr>
      <w:tr w:rsidR="00544CCF" w:rsidDel="00F877F3" w14:paraId="32795C68" w14:textId="7429F827" w:rsidTr="006A314F">
        <w:trPr>
          <w:del w:id="257" w:author="Author"/>
        </w:trPr>
        <w:tc>
          <w:tcPr>
            <w:tcW w:w="2582" w:type="dxa"/>
          </w:tcPr>
          <w:p w14:paraId="05B1E215" w14:textId="2E8A2728" w:rsidR="00544CCF" w:rsidDel="00F877F3" w:rsidRDefault="00544CCF">
            <w:pPr>
              <w:pStyle w:val="Heading1"/>
              <w:keepNext w:val="0"/>
              <w:widowControl w:val="0"/>
              <w:rPr>
                <w:del w:id="258" w:author="Author"/>
              </w:rPr>
              <w:pPrChange w:id="259" w:author="Author">
                <w:pPr>
                  <w:pStyle w:val="BodyText"/>
                </w:pPr>
              </w:pPrChange>
            </w:pPr>
            <w:del w:id="260" w:author="Author">
              <w:r w:rsidRPr="0010637E" w:rsidDel="00F877F3">
                <w:rPr>
                  <w:rStyle w:val="BoldandItalics"/>
                </w:rPr>
                <w:lastRenderedPageBreak/>
                <w:delText>Safety and environmental requirements</w:delText>
              </w:r>
            </w:del>
            <w:ins w:id="261" w:author="Author">
              <w:del w:id="262" w:author="Author">
                <w:r w:rsidR="00521860" w:rsidDel="00F877F3">
                  <w:rPr>
                    <w:rStyle w:val="BoldandItalics"/>
                  </w:rPr>
                  <w:delText>Safety requirements</w:delText>
                </w:r>
              </w:del>
            </w:ins>
            <w:del w:id="263" w:author="Author">
              <w:r w:rsidRPr="0010637E" w:rsidDel="00F877F3">
                <w:delText xml:space="preserve"> must include:</w:delText>
              </w:r>
            </w:del>
            <w:ins w:id="264" w:author="Author">
              <w:del w:id="265" w:author="Author">
                <w:r w:rsidR="00521860" w:rsidDel="00F877F3">
                  <w:delText>:</w:delText>
                </w:r>
              </w:del>
            </w:ins>
          </w:p>
        </w:tc>
        <w:tc>
          <w:tcPr>
            <w:tcW w:w="7182" w:type="dxa"/>
          </w:tcPr>
          <w:p w14:paraId="095544B4" w14:textId="5C16D84C" w:rsidR="00544CCF" w:rsidDel="00F877F3" w:rsidRDefault="00544CCF">
            <w:pPr>
              <w:pStyle w:val="Heading1"/>
              <w:keepNext w:val="0"/>
              <w:widowControl w:val="0"/>
              <w:rPr>
                <w:del w:id="266" w:author="Author"/>
              </w:rPr>
              <w:pPrChange w:id="267" w:author="Author">
                <w:pPr>
                  <w:pStyle w:val="ListBullet"/>
                  <w:keepNext w:val="0"/>
                  <w:numPr>
                    <w:numId w:val="18"/>
                  </w:numPr>
                  <w:tabs>
                    <w:tab w:val="clear" w:pos="360"/>
                  </w:tabs>
                  <w:spacing w:before="40" w:after="40"/>
                </w:pPr>
              </w:pPrChange>
            </w:pPr>
            <w:del w:id="268" w:author="Author">
              <w:r w:rsidRPr="0010637E" w:rsidDel="00F877F3">
                <w:delText>environmental requirements, including procedures for storing and disposing of waste materials.</w:delText>
              </w:r>
            </w:del>
          </w:p>
          <w:p w14:paraId="6ED96551" w14:textId="6183F5E0" w:rsidR="00544CCF" w:rsidRPr="0010637E" w:rsidDel="00F877F3" w:rsidRDefault="00544CCF">
            <w:pPr>
              <w:pStyle w:val="Heading1"/>
              <w:keepNext w:val="0"/>
              <w:widowControl w:val="0"/>
              <w:rPr>
                <w:del w:id="269" w:author="Author"/>
              </w:rPr>
              <w:pPrChange w:id="270" w:author="Author">
                <w:pPr>
                  <w:pStyle w:val="ListBullet"/>
                  <w:keepNext w:val="0"/>
                  <w:numPr>
                    <w:numId w:val="18"/>
                  </w:numPr>
                  <w:tabs>
                    <w:tab w:val="clear" w:pos="360"/>
                  </w:tabs>
                  <w:spacing w:before="40" w:after="40"/>
                </w:pPr>
              </w:pPrChange>
            </w:pPr>
            <w:del w:id="271" w:author="Author">
              <w:r w:rsidRPr="0010637E" w:rsidDel="00F877F3">
                <w:delText>work health and safety (WHS) and occupational health and safety (OHS) requirements, including procedures for:</w:delText>
              </w:r>
            </w:del>
          </w:p>
          <w:p w14:paraId="2510C665" w14:textId="29A32560" w:rsidR="00544CCF" w:rsidRPr="0010637E" w:rsidDel="00F877F3" w:rsidRDefault="00544CCF">
            <w:pPr>
              <w:pStyle w:val="Heading1"/>
              <w:keepNext w:val="0"/>
              <w:widowControl w:val="0"/>
              <w:rPr>
                <w:del w:id="272" w:author="Author"/>
              </w:rPr>
              <w:pPrChange w:id="273" w:author="Author">
                <w:pPr>
                  <w:pStyle w:val="ListBullet2"/>
                  <w:keepNext w:val="0"/>
                  <w:numPr>
                    <w:numId w:val="19"/>
                  </w:numPr>
                  <w:spacing w:before="60"/>
                  <w:ind w:left="700" w:hanging="360"/>
                </w:pPr>
              </w:pPrChange>
            </w:pPr>
            <w:del w:id="274" w:author="Author">
              <w:r w:rsidRPr="0010637E" w:rsidDel="00F877F3">
                <w:delText>selecting and using PPE</w:delText>
              </w:r>
            </w:del>
          </w:p>
          <w:p w14:paraId="0F97CECF" w14:textId="38B80CB2" w:rsidR="00544CCF" w:rsidRPr="0010637E" w:rsidDel="00F877F3" w:rsidRDefault="00544CCF">
            <w:pPr>
              <w:pStyle w:val="Heading1"/>
              <w:keepNext w:val="0"/>
              <w:widowControl w:val="0"/>
              <w:rPr>
                <w:del w:id="275" w:author="Author"/>
              </w:rPr>
              <w:pPrChange w:id="276" w:author="Author">
                <w:pPr>
                  <w:pStyle w:val="ListBullet2"/>
                  <w:keepNext w:val="0"/>
                  <w:numPr>
                    <w:numId w:val="19"/>
                  </w:numPr>
                  <w:spacing w:before="60"/>
                  <w:ind w:left="700" w:hanging="360"/>
                </w:pPr>
              </w:pPrChange>
            </w:pPr>
            <w:del w:id="277" w:author="Author">
              <w:r w:rsidRPr="0010637E" w:rsidDel="00F877F3">
                <w:delText>using specialist tools and equipment</w:delText>
              </w:r>
            </w:del>
          </w:p>
          <w:p w14:paraId="143AE53F" w14:textId="1A777757" w:rsidR="00544CCF" w:rsidDel="00F877F3" w:rsidRDefault="00544CCF">
            <w:pPr>
              <w:pStyle w:val="Heading1"/>
              <w:keepNext w:val="0"/>
              <w:widowControl w:val="0"/>
              <w:rPr>
                <w:del w:id="278" w:author="Author"/>
              </w:rPr>
              <w:pPrChange w:id="279" w:author="Author">
                <w:pPr>
                  <w:pStyle w:val="ListBullet2"/>
                  <w:keepNext w:val="0"/>
                  <w:numPr>
                    <w:numId w:val="19"/>
                  </w:numPr>
                  <w:spacing w:before="60"/>
                  <w:ind w:left="700" w:hanging="360"/>
                </w:pPr>
              </w:pPrChange>
            </w:pPr>
            <w:del w:id="280" w:author="Author">
              <w:r w:rsidRPr="0010637E" w:rsidDel="00F877F3">
                <w:delText>manual handling components</w:delText>
              </w:r>
            </w:del>
          </w:p>
        </w:tc>
      </w:tr>
    </w:tbl>
    <w:p w14:paraId="191E372E" w14:textId="77777777" w:rsidR="00F73E13" w:rsidRDefault="00F73E13" w:rsidP="00170C56">
      <w:pPr>
        <w:pStyle w:val="Heading1"/>
        <w:keepNext w:val="0"/>
        <w:widowControl w:val="0"/>
      </w:pPr>
      <w:r>
        <w:t>Unit Mapping Information</w:t>
      </w:r>
    </w:p>
    <w:p w14:paraId="0B4F15AC" w14:textId="07D2AF4F" w:rsidR="00544CCF" w:rsidRPr="0010637E" w:rsidRDefault="00170C56" w:rsidP="00544CCF">
      <w:pPr>
        <w:pStyle w:val="BodyText"/>
      </w:pPr>
      <w:ins w:id="281" w:author="Author">
        <w:r>
          <w:t xml:space="preserve">Supersedes and is </w:t>
        </w:r>
      </w:ins>
      <w:del w:id="282" w:author="Author">
        <w:r w:rsidR="00544CCF" w:rsidRPr="0010637E" w:rsidDel="00170C56">
          <w:delText>E</w:delText>
        </w:r>
      </w:del>
      <w:ins w:id="283" w:author="Author">
        <w:r>
          <w:t>e</w:t>
        </w:r>
      </w:ins>
      <w:r w:rsidR="00544CCF" w:rsidRPr="0010637E">
        <w:t>quivalent to AURVTT</w:t>
      </w:r>
      <w:del w:id="284" w:author="Author">
        <w:r w:rsidR="00544CCF" w:rsidRPr="0010637E" w:rsidDel="00170C56">
          <w:delText>3</w:delText>
        </w:r>
      </w:del>
      <w:r w:rsidR="00544CCF" w:rsidRPr="0010637E">
        <w:t>019 Fabricate and install canopies and curtains</w:t>
      </w:r>
      <w:ins w:id="285" w:author="Author">
        <w:r>
          <w:t>.</w:t>
        </w:r>
      </w:ins>
    </w:p>
    <w:p w14:paraId="5166826A" w14:textId="77777777" w:rsidR="00F73E13" w:rsidRDefault="00F73E13" w:rsidP="00F73E13">
      <w:pPr>
        <w:pStyle w:val="Heading1"/>
        <w:keepNext w:val="0"/>
        <w:widowControl w:val="0"/>
      </w:pPr>
      <w:r>
        <w:t>Links</w:t>
      </w:r>
    </w:p>
    <w:p w14:paraId="64A5ED47" w14:textId="591912FB" w:rsidR="00F73E13" w:rsidRDefault="00F73E13" w:rsidP="003C5E15">
      <w:pPr>
        <w:pStyle w:val="BodyText"/>
      </w:pPr>
      <w:r>
        <w:t xml:space="preserve">Companion Volume Implementation Guide is found on VETNet: </w:t>
      </w:r>
      <w:ins w:id="286" w:author="Author">
        <w:r w:rsidR="00170C56" w:rsidRPr="00170C56">
          <w:t>https://vetnet.gov.au/Pages/TrainingDocs.aspx?q=b4278d82-d487-4070-a8c4-78045ec695b1</w:t>
        </w:r>
      </w:ins>
      <w:del w:id="287" w:author="Author">
        <w:r w:rsidDel="00170C56">
          <w:delText>Insert link to URL</w:delText>
        </w:r>
      </w:del>
    </w:p>
    <w:p w14:paraId="4C8CB5A7" w14:textId="77777777" w:rsidR="00F73E13" w:rsidRDefault="00F73E13" w:rsidP="003C5E15">
      <w:pPr>
        <w:pStyle w:val="BodyText"/>
      </w:pPr>
      <w:r>
        <w:br w:type="page"/>
      </w:r>
    </w:p>
    <w:p w14:paraId="72EC6EAD" w14:textId="5003B68C" w:rsidR="00170C56" w:rsidRPr="00512CA1" w:rsidDel="0074633B" w:rsidRDefault="00F73E13" w:rsidP="0074633B">
      <w:pPr>
        <w:pStyle w:val="SuperHeading"/>
        <w:rPr>
          <w:ins w:id="288" w:author="Author"/>
          <w:del w:id="289" w:author="Author"/>
          <w:color w:val="FF0000"/>
        </w:rPr>
      </w:pPr>
      <w:bookmarkStart w:id="290" w:name="_heading=h.30j0zll" w:colFirst="0" w:colLast="0"/>
      <w:bookmarkEnd w:id="290"/>
      <w:r>
        <w:t xml:space="preserve">Assessment Requirements for </w:t>
      </w:r>
      <w:del w:id="291" w:author="Author">
        <w:r w:rsidDel="00894362">
          <w:delText>(</w:delText>
        </w:r>
      </w:del>
      <w:ins w:id="292" w:author="Author">
        <w:r w:rsidR="00894362" w:rsidRPr="0010637E">
          <w:t>AURVTT</w:t>
        </w:r>
        <w:r w:rsidR="00170C56">
          <w:t>1</w:t>
        </w:r>
        <w:del w:id="293" w:author="Author">
          <w:r w:rsidR="00894362" w:rsidRPr="0010637E" w:rsidDel="00170C56">
            <w:delText>0</w:delText>
          </w:r>
        </w:del>
        <w:r w:rsidR="00894362" w:rsidRPr="0010637E">
          <w:t xml:space="preserve">19 </w:t>
        </w:r>
        <w:r w:rsidR="00894362">
          <w:t>Install</w:t>
        </w:r>
        <w:r w:rsidR="00894362" w:rsidRPr="0010637E">
          <w:t xml:space="preserve"> automotive and marine frames, canopies and side curtains</w:t>
        </w:r>
        <w:r w:rsidR="00170C56" w:rsidRPr="008741ED">
          <w:t xml:space="preserve"> </w:t>
        </w:r>
        <w:r w:rsidR="00170C56" w:rsidRPr="00512CA1">
          <w:rPr>
            <w:color w:val="FF0000"/>
          </w:rPr>
          <w:t>–</w:t>
        </w:r>
        <w:del w:id="294" w:author="Author">
          <w:r w:rsidR="00170C56" w:rsidRPr="00512CA1" w:rsidDel="0032703F">
            <w:rPr>
              <w:color w:val="FF0000"/>
            </w:rPr>
            <w:delText xml:space="preserve"> </w:delText>
          </w:r>
          <w:r w:rsidR="0032703F" w:rsidDel="0074633B">
            <w:rPr>
              <w:color w:val="FF0000"/>
            </w:rPr>
            <w:delText>DRAFT 1 IRC MARCH 2021</w:delText>
          </w:r>
          <w:r w:rsidR="00170C56" w:rsidRPr="00512CA1" w:rsidDel="0074633B">
            <w:rPr>
              <w:color w:val="FF0000"/>
            </w:rPr>
            <w:delText>SEEKING CONSULTATION FEEDBACK</w:delText>
          </w:r>
        </w:del>
      </w:ins>
    </w:p>
    <w:p w14:paraId="4D21A0FB" w14:textId="6DB89EBC" w:rsidR="00F73E13" w:rsidRDefault="00F73E13" w:rsidP="0074633B">
      <w:pPr>
        <w:pStyle w:val="SuperHeading"/>
        <w:pPrChange w:id="295" w:author="Author">
          <w:pPr>
            <w:pStyle w:val="SuperHeading"/>
          </w:pPr>
        </w:pPrChange>
      </w:pPr>
      <w:del w:id="296" w:author="Author">
        <w:r w:rsidDel="0074633B">
          <w:delText xml:space="preserve">Unit of competency code and title) </w:delText>
        </w:r>
      </w:del>
      <w:ins w:id="297" w:author="Author">
        <w:r w:rsidR="0074633B">
          <w:rPr>
            <w:color w:val="FF0000"/>
          </w:rPr>
          <w:t xml:space="preserve"> Public review (Friday 30</w:t>
        </w:r>
        <w:r w:rsidR="0074633B" w:rsidRPr="0074633B">
          <w:rPr>
            <w:color w:val="FF0000"/>
            <w:vertAlign w:val="superscript"/>
            <w:rPrChange w:id="298" w:author="Author">
              <w:rPr>
                <w:color w:val="FF0000"/>
              </w:rPr>
            </w:rPrChange>
          </w:rPr>
          <w:t>th</w:t>
        </w:r>
        <w:r w:rsidR="0074633B">
          <w:rPr>
            <w:color w:val="FF0000"/>
          </w:rPr>
          <w:t xml:space="preserve"> April – Monday 31</w:t>
        </w:r>
        <w:r w:rsidR="0074633B" w:rsidRPr="0074633B">
          <w:rPr>
            <w:color w:val="FF0000"/>
            <w:vertAlign w:val="superscript"/>
            <w:rPrChange w:id="299" w:author="Author">
              <w:rPr>
                <w:color w:val="FF0000"/>
              </w:rPr>
            </w:rPrChange>
          </w:rPr>
          <w:t>st</w:t>
        </w:r>
        <w:r w:rsidR="0074633B">
          <w:rPr>
            <w:color w:val="FF0000"/>
          </w:rPr>
          <w:t xml:space="preserve"> May 2021)</w:t>
        </w:r>
      </w:ins>
    </w:p>
    <w:p w14:paraId="1E29AACE" w14:textId="77777777" w:rsidR="00F73E13" w:rsidRDefault="0074633B" w:rsidP="00F73E13">
      <w:pPr>
        <w:pStyle w:val="Heading1"/>
        <w:keepNext w:val="0"/>
        <w:widowControl w:val="0"/>
      </w:pPr>
      <w:sdt>
        <w:sdtPr>
          <w:tag w:val="goog_rdk_12"/>
          <w:id w:val="1303664561"/>
        </w:sdtPr>
        <w:sdtEndPr/>
        <w:sdtContent/>
      </w:sdt>
      <w:r w:rsidR="00F73E13">
        <w:t>Performance Evidence</w:t>
      </w:r>
    </w:p>
    <w:p w14:paraId="3F8A70B6" w14:textId="77777777" w:rsidR="00F73E13" w:rsidRDefault="00F73E13" w:rsidP="003C5E15">
      <w:pPr>
        <w:pStyle w:val="BodyText"/>
      </w:pPr>
      <w:r>
        <w:t>The candidate must demonstrate the ability to complete the tasks outlined in the elements, performance criteria and foundation skills of this unit, including evidence of the ability to:</w:t>
      </w:r>
    </w:p>
    <w:p w14:paraId="7A0045A1" w14:textId="77777777" w:rsidR="00D850A4" w:rsidRDefault="00D850A4" w:rsidP="00D850A4">
      <w:pPr>
        <w:pStyle w:val="ListBullet"/>
        <w:keepNext w:val="0"/>
        <w:keepLines w:val="0"/>
        <w:tabs>
          <w:tab w:val="clear" w:pos="360"/>
        </w:tabs>
        <w:rPr>
          <w:ins w:id="300" w:author="Author"/>
        </w:rPr>
      </w:pPr>
      <w:ins w:id="301" w:author="Author">
        <w:r w:rsidRPr="00DA029D">
          <w:t xml:space="preserve">fabricate </w:t>
        </w:r>
        <w:r>
          <w:t xml:space="preserve">and install at least two of the following upholstery components into an </w:t>
        </w:r>
        <w:r w:rsidRPr="00DA029D">
          <w:t xml:space="preserve">automotive </w:t>
        </w:r>
        <w:r>
          <w:t xml:space="preserve">or </w:t>
        </w:r>
        <w:r w:rsidRPr="00DA029D">
          <w:t>marine</w:t>
        </w:r>
        <w:r>
          <w:t xml:space="preserve"> vehicle:</w:t>
        </w:r>
      </w:ins>
    </w:p>
    <w:p w14:paraId="6F4A9CA9" w14:textId="781FE0CE" w:rsidR="00894362" w:rsidDel="00D850A4" w:rsidRDefault="00544CCF" w:rsidP="0074633B">
      <w:pPr>
        <w:pStyle w:val="ListBullet"/>
        <w:numPr>
          <w:ilvl w:val="0"/>
          <w:numId w:val="20"/>
        </w:numPr>
        <w:ind w:left="720"/>
        <w:rPr>
          <w:ins w:id="302" w:author="Author"/>
          <w:del w:id="303" w:author="Author"/>
        </w:rPr>
        <w:pPrChange w:id="304" w:author="Author">
          <w:pPr>
            <w:pStyle w:val="ListBullet"/>
            <w:tabs>
              <w:tab w:val="clear" w:pos="360"/>
            </w:tabs>
          </w:pPr>
        </w:pPrChange>
      </w:pPr>
      <w:del w:id="305" w:author="Author">
        <w:r w:rsidRPr="00DA029D" w:rsidDel="00D850A4">
          <w:delText xml:space="preserve">fabricate </w:delText>
        </w:r>
      </w:del>
      <w:ins w:id="306" w:author="Author">
        <w:del w:id="307" w:author="Author">
          <w:r w:rsidR="00894362" w:rsidDel="00D850A4">
            <w:delText xml:space="preserve">and install </w:delText>
          </w:r>
        </w:del>
      </w:ins>
      <w:del w:id="308" w:author="Author">
        <w:r w:rsidRPr="00DA029D" w:rsidDel="00D850A4">
          <w:delText xml:space="preserve">one </w:delText>
        </w:r>
      </w:del>
      <w:ins w:id="309" w:author="Author">
        <w:del w:id="310" w:author="Author">
          <w:r w:rsidR="00FF72A6" w:rsidDel="00D850A4">
            <w:delText>one</w:delText>
          </w:r>
          <w:r w:rsidR="00894362" w:rsidRPr="00DA029D" w:rsidDel="00D850A4">
            <w:delText xml:space="preserve"> </w:delText>
          </w:r>
          <w:r w:rsidR="00894362" w:rsidDel="00D850A4">
            <w:delText xml:space="preserve">different </w:delText>
          </w:r>
        </w:del>
      </w:ins>
      <w:del w:id="311" w:author="Author">
        <w:r w:rsidRPr="00DA029D" w:rsidDel="00D850A4">
          <w:delText xml:space="preserve">automotive or marine </w:delText>
        </w:r>
      </w:del>
      <w:ins w:id="312" w:author="Author">
        <w:del w:id="313" w:author="Author">
          <w:r w:rsidR="00894362" w:rsidDel="00D850A4">
            <w:delText>upholstery component into</w:delText>
          </w:r>
          <w:r w:rsidR="00FF72A6" w:rsidDel="00D850A4">
            <w:delText xml:space="preserve"> one </w:delText>
          </w:r>
          <w:r w:rsidR="00FF72A6" w:rsidRPr="00DA029D" w:rsidDel="00D850A4">
            <w:delText xml:space="preserve">automotive </w:delText>
          </w:r>
          <w:r w:rsidR="00FF72A6" w:rsidDel="00D850A4">
            <w:delText>and one</w:delText>
          </w:r>
          <w:r w:rsidR="00FF72A6" w:rsidRPr="00DA029D" w:rsidDel="00D850A4">
            <w:delText xml:space="preserve"> marine</w:delText>
          </w:r>
          <w:r w:rsidR="00FF72A6" w:rsidDel="00D850A4">
            <w:delText xml:space="preserve"> vehicle</w:delText>
          </w:r>
          <w:r w:rsidR="00FF72A6" w:rsidRPr="001351E6" w:rsidDel="00D850A4">
            <w:delText xml:space="preserve">, in which the work must involve </w:delText>
          </w:r>
          <w:r w:rsidR="00FF72A6" w:rsidDel="00D850A4">
            <w:delText>one</w:delText>
          </w:r>
          <w:r w:rsidR="00FF72A6" w:rsidRPr="001351E6" w:rsidDel="00D850A4">
            <w:delText xml:space="preserve"> of the following</w:delText>
          </w:r>
          <w:r w:rsidR="00FF72A6" w:rsidDel="00D850A4">
            <w:delText xml:space="preserve"> upholstery components</w:delText>
          </w:r>
          <w:r w:rsidR="00FF72A6" w:rsidRPr="001351E6" w:rsidDel="00D850A4">
            <w:delText>:</w:delText>
          </w:r>
        </w:del>
      </w:ins>
    </w:p>
    <w:p w14:paraId="78F00AD7" w14:textId="77777777" w:rsidR="00FF72A6" w:rsidRDefault="00544CCF" w:rsidP="0074633B">
      <w:pPr>
        <w:pStyle w:val="ListBullet"/>
        <w:numPr>
          <w:ilvl w:val="0"/>
          <w:numId w:val="20"/>
        </w:numPr>
        <w:ind w:left="720"/>
        <w:rPr>
          <w:ins w:id="314" w:author="Author"/>
        </w:rPr>
        <w:pPrChange w:id="315" w:author="Author">
          <w:pPr>
            <w:pStyle w:val="ListBullet"/>
            <w:tabs>
              <w:tab w:val="clear" w:pos="360"/>
            </w:tabs>
            <w:ind w:left="720"/>
          </w:pPr>
        </w:pPrChange>
      </w:pPr>
      <w:r w:rsidRPr="00DA029D">
        <w:t>frame</w:t>
      </w:r>
      <w:ins w:id="316" w:author="Author">
        <w:r w:rsidR="00FF72A6">
          <w:t xml:space="preserve"> </w:t>
        </w:r>
      </w:ins>
    </w:p>
    <w:p w14:paraId="583232A5" w14:textId="71C0D0C5" w:rsidR="00FF72A6" w:rsidDel="0074633B" w:rsidRDefault="00544CCF" w:rsidP="0074633B">
      <w:pPr>
        <w:pStyle w:val="ListBullet"/>
        <w:numPr>
          <w:ilvl w:val="0"/>
          <w:numId w:val="20"/>
        </w:numPr>
        <w:ind w:left="720"/>
        <w:rPr>
          <w:del w:id="317" w:author="Author"/>
        </w:rPr>
      </w:pPr>
      <w:del w:id="318" w:author="Author">
        <w:r w:rsidRPr="00DA029D" w:rsidDel="00FF72A6">
          <w:delText xml:space="preserve">, </w:delText>
        </w:r>
      </w:del>
      <w:r w:rsidRPr="00DA029D">
        <w:t xml:space="preserve">canopy </w:t>
      </w:r>
    </w:p>
    <w:p w14:paraId="0D160BCF" w14:textId="77777777" w:rsidR="0074633B" w:rsidRDefault="0074633B" w:rsidP="0074633B">
      <w:pPr>
        <w:pStyle w:val="ListBullet"/>
        <w:numPr>
          <w:ilvl w:val="0"/>
          <w:numId w:val="20"/>
        </w:numPr>
        <w:ind w:left="720"/>
        <w:rPr>
          <w:ins w:id="319" w:author="Author"/>
        </w:rPr>
        <w:pPrChange w:id="320" w:author="Author">
          <w:pPr>
            <w:pStyle w:val="ListBullet"/>
            <w:tabs>
              <w:tab w:val="clear" w:pos="360"/>
            </w:tabs>
            <w:ind w:left="720"/>
          </w:pPr>
        </w:pPrChange>
      </w:pPr>
    </w:p>
    <w:p w14:paraId="139E9440" w14:textId="155898E3" w:rsidR="00F73E13" w:rsidDel="00FF72A6" w:rsidRDefault="00544CCF" w:rsidP="0074633B">
      <w:pPr>
        <w:pStyle w:val="ListBullet"/>
        <w:numPr>
          <w:ilvl w:val="0"/>
          <w:numId w:val="20"/>
        </w:numPr>
        <w:ind w:left="720"/>
        <w:rPr>
          <w:del w:id="321" w:author="Author"/>
        </w:rPr>
        <w:pPrChange w:id="322" w:author="Author">
          <w:pPr>
            <w:pStyle w:val="ListBullet"/>
            <w:tabs>
              <w:tab w:val="clear" w:pos="360"/>
            </w:tabs>
            <w:ind w:left="720"/>
          </w:pPr>
        </w:pPrChange>
      </w:pPr>
      <w:del w:id="323" w:author="Author">
        <w:r w:rsidRPr="00DA029D" w:rsidDel="00FF72A6">
          <w:delText xml:space="preserve">and </w:delText>
        </w:r>
      </w:del>
      <w:r w:rsidRPr="00DA029D">
        <w:t xml:space="preserve">side curtain </w:t>
      </w:r>
      <w:del w:id="324" w:author="Author">
        <w:r w:rsidRPr="00DA029D" w:rsidDel="00FF72A6">
          <w:delText xml:space="preserve">to </w:delText>
        </w:r>
        <w:r w:rsidRPr="00DA029D" w:rsidDel="00894362">
          <w:delText>specifications.</w:delText>
        </w:r>
        <w:r w:rsidR="0070063E" w:rsidDel="00894362">
          <w:delText>.</w:delText>
        </w:r>
      </w:del>
    </w:p>
    <w:p w14:paraId="02EDF8F0" w14:textId="77777777" w:rsidR="00FF72A6" w:rsidRDefault="00FF72A6" w:rsidP="0074633B">
      <w:pPr>
        <w:pStyle w:val="ListBullet"/>
        <w:numPr>
          <w:ilvl w:val="0"/>
          <w:numId w:val="20"/>
        </w:numPr>
        <w:ind w:left="720"/>
        <w:rPr>
          <w:ins w:id="325" w:author="Author"/>
        </w:rPr>
        <w:pPrChange w:id="326" w:author="Author">
          <w:pPr>
            <w:pStyle w:val="ListBullet"/>
            <w:tabs>
              <w:tab w:val="clear" w:pos="360"/>
            </w:tabs>
          </w:pPr>
        </w:pPrChange>
      </w:pPr>
    </w:p>
    <w:p w14:paraId="66A96063" w14:textId="76EA9B31" w:rsidR="0070063E" w:rsidRDefault="0070063E">
      <w:pPr>
        <w:pStyle w:val="ListBullet"/>
        <w:numPr>
          <w:ilvl w:val="0"/>
          <w:numId w:val="0"/>
        </w:numPr>
        <w:ind w:left="357" w:hanging="357"/>
        <w:pPrChange w:id="327" w:author="Author">
          <w:pPr>
            <w:pStyle w:val="BodyText"/>
          </w:pPr>
        </w:pPrChange>
      </w:pPr>
    </w:p>
    <w:p w14:paraId="17C3B465" w14:textId="272BDE0F" w:rsidR="0070063E" w:rsidRDefault="0070063E" w:rsidP="0070063E">
      <w:pPr>
        <w:pStyle w:val="BodyText"/>
      </w:pPr>
      <w:proofErr w:type="gramStart"/>
      <w:r>
        <w:t>In the course of</w:t>
      </w:r>
      <w:proofErr w:type="gramEnd"/>
      <w:r>
        <w:t xml:space="preserve"> the above</w:t>
      </w:r>
      <w:r w:rsidR="009E0D4A">
        <w:t>,</w:t>
      </w:r>
      <w:r>
        <w:t xml:space="preserve"> the candidate must: </w:t>
      </w:r>
    </w:p>
    <w:p w14:paraId="6BD1CB46" w14:textId="0E54321B" w:rsidR="00FF72A6" w:rsidRPr="00F41851" w:rsidDel="00D850A4" w:rsidRDefault="00FF72A6" w:rsidP="00FF72A6">
      <w:pPr>
        <w:pStyle w:val="ListBullet"/>
        <w:rPr>
          <w:ins w:id="328" w:author="Author"/>
          <w:del w:id="329" w:author="Author"/>
        </w:rPr>
      </w:pPr>
      <w:ins w:id="330" w:author="Author">
        <w:del w:id="331" w:author="Author">
          <w:r w:rsidDel="00D850A4">
            <w:delText xml:space="preserve">document installation process </w:delText>
          </w:r>
        </w:del>
      </w:ins>
    </w:p>
    <w:p w14:paraId="6CC4DC30" w14:textId="106B993E" w:rsidR="00FF72A6" w:rsidRDefault="00FF72A6" w:rsidP="00FF72A6">
      <w:pPr>
        <w:pStyle w:val="ListBullet"/>
        <w:rPr>
          <w:ins w:id="332" w:author="Author"/>
        </w:rPr>
      </w:pPr>
      <w:ins w:id="333" w:author="Author">
        <w:r>
          <w:rPr>
            <w:color w:val="000000"/>
          </w:rPr>
          <w:t>adhere to legislative requirements and organisational policies and procedures</w:t>
        </w:r>
      </w:ins>
    </w:p>
    <w:p w14:paraId="27E372EC" w14:textId="114E090A" w:rsidR="0070063E" w:rsidRDefault="0070063E" w:rsidP="00D850A4">
      <w:pPr>
        <w:pStyle w:val="ListBullet"/>
        <w:numPr>
          <w:ilvl w:val="0"/>
          <w:numId w:val="0"/>
        </w:numPr>
      </w:pPr>
    </w:p>
    <w:p w14:paraId="45AA1E03" w14:textId="0B93024A" w:rsidR="00F73E13" w:rsidRDefault="0074633B" w:rsidP="00F73E13">
      <w:pPr>
        <w:pStyle w:val="Heading1"/>
        <w:keepNext w:val="0"/>
        <w:widowControl w:val="0"/>
      </w:pPr>
      <w:sdt>
        <w:sdtPr>
          <w:tag w:val="goog_rdk_13"/>
          <w:id w:val="52741205"/>
        </w:sdtPr>
        <w:sdtEndPr/>
        <w:sdtContent/>
      </w:sdt>
      <w:sdt>
        <w:sdtPr>
          <w:tag w:val="goog_rdk_14"/>
          <w:id w:val="1377274094"/>
          <w:showingPlcHdr/>
        </w:sdtPr>
        <w:sdtEndPr/>
        <w:sdtContent>
          <w:r w:rsidR="00E10520">
            <w:t xml:space="preserve">     </w:t>
          </w:r>
        </w:sdtContent>
      </w:sdt>
      <w:del w:id="334" w:author="Author">
        <w:r w:rsidR="00F73E13" w:rsidDel="0032703F">
          <w:delText>Knowledge Evidence</w:delText>
        </w:r>
      </w:del>
    </w:p>
    <w:p w14:paraId="41F08905" w14:textId="77777777" w:rsidR="0032703F" w:rsidRDefault="0032703F">
      <w:pPr>
        <w:pStyle w:val="Heading1"/>
        <w:rPr>
          <w:ins w:id="335" w:author="Author"/>
        </w:rPr>
        <w:pPrChange w:id="336" w:author="Author">
          <w:pPr>
            <w:pStyle w:val="BodyText"/>
          </w:pPr>
        </w:pPrChange>
      </w:pPr>
    </w:p>
    <w:p w14:paraId="64A632DA" w14:textId="006E5C59" w:rsidR="0032703F" w:rsidRDefault="0032703F">
      <w:pPr>
        <w:pStyle w:val="Heading1"/>
        <w:rPr>
          <w:ins w:id="337" w:author="Author"/>
        </w:rPr>
        <w:pPrChange w:id="338" w:author="Author">
          <w:pPr>
            <w:pStyle w:val="BodyText"/>
          </w:pPr>
        </w:pPrChange>
      </w:pPr>
      <w:ins w:id="339" w:author="Author">
        <w:r>
          <w:t>Knowledge Evidence</w:t>
        </w:r>
      </w:ins>
    </w:p>
    <w:p w14:paraId="2A4E2CDC" w14:textId="5FD0B46A" w:rsidR="00F73E13" w:rsidDel="00FF72A6" w:rsidRDefault="00F73E13" w:rsidP="003C5E15">
      <w:pPr>
        <w:pStyle w:val="BodyText"/>
        <w:rPr>
          <w:del w:id="340" w:author="Author"/>
        </w:rPr>
      </w:pPr>
      <w:r>
        <w:t>The candidate must be able to demonstrate knowledge to complete the tasks outlined in the elements, performance criteria and foundation skills of this unit, including knowledge of:</w:t>
      </w:r>
    </w:p>
    <w:p w14:paraId="141BD09C" w14:textId="3A876504" w:rsidR="00F73E13" w:rsidRDefault="00544CCF">
      <w:pPr>
        <w:pStyle w:val="BodyText"/>
        <w:pPrChange w:id="341" w:author="Author">
          <w:pPr>
            <w:pStyle w:val="ListBullet"/>
          </w:pPr>
        </w:pPrChange>
      </w:pPr>
      <w:del w:id="342" w:author="Author">
        <w:r w:rsidDel="00FF72A6">
          <w:delText xml:space="preserve"> </w:delText>
        </w:r>
      </w:del>
    </w:p>
    <w:p w14:paraId="647A6524" w14:textId="63F774FE" w:rsidR="00544CCF" w:rsidRPr="00DA029D" w:rsidRDefault="00FF72A6" w:rsidP="00544CCF">
      <w:pPr>
        <w:pStyle w:val="ListBullet"/>
        <w:tabs>
          <w:tab w:val="clear" w:pos="360"/>
        </w:tabs>
      </w:pPr>
      <w:ins w:id="343" w:author="Author">
        <w:r>
          <w:t xml:space="preserve">key </w:t>
        </w:r>
      </w:ins>
      <w:r w:rsidR="00544CCF" w:rsidRPr="00DA029D">
        <w:t>work health and safety (WHS)</w:t>
      </w:r>
      <w:ins w:id="344" w:author="Author">
        <w:r w:rsidR="00F877F3">
          <w:t>, environmental</w:t>
        </w:r>
      </w:ins>
      <w:r w:rsidR="00544CCF" w:rsidRPr="00DA029D">
        <w:t xml:space="preserve"> and occupational health</w:t>
      </w:r>
      <w:del w:id="345" w:author="Author">
        <w:r w:rsidR="00544CCF" w:rsidRPr="00DA029D" w:rsidDel="0074633B">
          <w:delText xml:space="preserve"> and safety (OHS)</w:delText>
        </w:r>
      </w:del>
      <w:r w:rsidR="00544CCF" w:rsidRPr="00DA029D">
        <w:t xml:space="preserve"> requirements relating to fabricating and installing automotive and marine frames, canopies and side curtains, including </w:t>
      </w:r>
      <w:del w:id="346" w:author="Author">
        <w:r w:rsidR="00544CCF" w:rsidRPr="00DA029D" w:rsidDel="00D850A4">
          <w:delText>procedures for</w:delText>
        </w:r>
      </w:del>
      <w:ins w:id="347" w:author="Author">
        <w:r w:rsidR="00D850A4">
          <w:t>those relating to</w:t>
        </w:r>
      </w:ins>
      <w:r w:rsidR="00544CCF" w:rsidRPr="00DA029D">
        <w:t>:</w:t>
      </w:r>
    </w:p>
    <w:p w14:paraId="4686FE9A" w14:textId="77777777" w:rsidR="00544CCF" w:rsidRPr="00DA029D" w:rsidRDefault="00544CCF" w:rsidP="00544CCF">
      <w:pPr>
        <w:pStyle w:val="ListBullet2"/>
        <w:ind w:left="700" w:hanging="360"/>
      </w:pPr>
      <w:r w:rsidRPr="00DA029D">
        <w:t xml:space="preserve">selecting and using personal protective equipment (PPE) </w:t>
      </w:r>
    </w:p>
    <w:p w14:paraId="43E242B2" w14:textId="77777777" w:rsidR="00544CCF" w:rsidRPr="00DA029D" w:rsidRDefault="00544CCF" w:rsidP="00544CCF">
      <w:pPr>
        <w:pStyle w:val="ListBullet2"/>
        <w:ind w:left="700" w:hanging="360"/>
      </w:pPr>
      <w:r w:rsidRPr="00DA029D">
        <w:t>using specialist tools and equipment</w:t>
      </w:r>
    </w:p>
    <w:p w14:paraId="5A257DF4" w14:textId="11027F18" w:rsidR="00544CCF" w:rsidRDefault="00544CCF" w:rsidP="00544CCF">
      <w:pPr>
        <w:pStyle w:val="ListBullet2"/>
        <w:ind w:left="700" w:hanging="360"/>
        <w:rPr>
          <w:ins w:id="348" w:author="Author"/>
        </w:rPr>
      </w:pPr>
      <w:r w:rsidRPr="00DA029D">
        <w:t>manual handling components</w:t>
      </w:r>
    </w:p>
    <w:p w14:paraId="27D274D1" w14:textId="348CA5E0" w:rsidR="00F877F3" w:rsidRPr="00DA029D" w:rsidRDefault="00F877F3" w:rsidP="00544CCF">
      <w:pPr>
        <w:pStyle w:val="ListBullet2"/>
        <w:ind w:left="700" w:hanging="360"/>
      </w:pPr>
      <w:ins w:id="349" w:author="Author">
        <w:r>
          <w:t>storing and disposing of waste materials</w:t>
        </w:r>
      </w:ins>
    </w:p>
    <w:p w14:paraId="3E174C6C" w14:textId="0E697656" w:rsidR="00BA5509" w:rsidRDefault="00BA5509" w:rsidP="00BA5509">
      <w:pPr>
        <w:pStyle w:val="ListBullet"/>
        <w:rPr>
          <w:ins w:id="350" w:author="Author"/>
        </w:rPr>
      </w:pPr>
      <w:ins w:id="351" w:author="Author">
        <w:r>
          <w:t>quality standards and specifications relating to installing vehicle components, including</w:t>
        </w:r>
        <w:r w:rsidR="0074633B">
          <w:t>:</w:t>
        </w:r>
      </w:ins>
    </w:p>
    <w:p w14:paraId="1EDB9F9B" w14:textId="77777777" w:rsidR="00BA5509" w:rsidRDefault="00BA5509" w:rsidP="0074633B">
      <w:pPr>
        <w:pStyle w:val="ListBullet"/>
        <w:numPr>
          <w:ilvl w:val="0"/>
          <w:numId w:val="21"/>
        </w:numPr>
        <w:rPr>
          <w:ins w:id="352" w:author="Author"/>
        </w:rPr>
        <w:pPrChange w:id="353" w:author="Author">
          <w:pPr>
            <w:pStyle w:val="ListBullet"/>
            <w:tabs>
              <w:tab w:val="clear" w:pos="360"/>
              <w:tab w:val="num" w:pos="720"/>
            </w:tabs>
            <w:ind w:left="720"/>
          </w:pPr>
        </w:pPrChange>
      </w:pPr>
      <w:ins w:id="354" w:author="Author">
        <w:r>
          <w:t>road safety standards</w:t>
        </w:r>
      </w:ins>
    </w:p>
    <w:p w14:paraId="7735115A" w14:textId="74D62319" w:rsidR="00BA5509" w:rsidRDefault="00BA5509" w:rsidP="0074633B">
      <w:pPr>
        <w:pStyle w:val="ListBullet"/>
        <w:numPr>
          <w:ilvl w:val="0"/>
          <w:numId w:val="21"/>
        </w:numPr>
        <w:tabs>
          <w:tab w:val="left" w:pos="720"/>
        </w:tabs>
        <w:rPr>
          <w:ins w:id="355" w:author="Author"/>
        </w:rPr>
        <w:pPrChange w:id="356" w:author="Author">
          <w:pPr>
            <w:pStyle w:val="ListBullet"/>
            <w:tabs>
              <w:tab w:val="clear" w:pos="360"/>
            </w:tabs>
          </w:pPr>
        </w:pPrChange>
      </w:pPr>
      <w:ins w:id="357" w:author="Author">
        <w:r>
          <w:t xml:space="preserve">requirements of </w:t>
        </w:r>
        <w:r w:rsidR="00F877F3">
          <w:t>v</w:t>
        </w:r>
        <w:del w:id="358" w:author="Author">
          <w:r w:rsidRPr="008C7863" w:rsidDel="00F877F3">
            <w:delText>V</w:delText>
          </w:r>
        </w:del>
        <w:r w:rsidRPr="008C7863">
          <w:t xml:space="preserve">ehicle </w:t>
        </w:r>
        <w:del w:id="359" w:author="Author">
          <w:r w:rsidRPr="008C7863" w:rsidDel="00F877F3">
            <w:delText>S</w:delText>
          </w:r>
        </w:del>
        <w:r w:rsidR="00F877F3">
          <w:t>s</w:t>
        </w:r>
        <w:r w:rsidRPr="008C7863">
          <w:t xml:space="preserve">tandards </w:t>
        </w:r>
        <w:r>
          <w:t>and modifications</w:t>
        </w:r>
      </w:ins>
    </w:p>
    <w:p w14:paraId="6B5DEAEE" w14:textId="3AB2793C" w:rsidR="00544CCF" w:rsidRPr="00DA029D" w:rsidDel="00FF72A6" w:rsidRDefault="00FF72A6" w:rsidP="00544CCF">
      <w:pPr>
        <w:pStyle w:val="ListBullet"/>
        <w:tabs>
          <w:tab w:val="clear" w:pos="360"/>
        </w:tabs>
        <w:rPr>
          <w:del w:id="360" w:author="Author"/>
        </w:rPr>
      </w:pPr>
      <w:ins w:id="361" w:author="Author">
        <w:r>
          <w:t xml:space="preserve">key </w:t>
        </w:r>
      </w:ins>
      <w:del w:id="362" w:author="Author">
        <w:r w:rsidR="00544CCF" w:rsidRPr="00DA029D" w:rsidDel="00FF72A6">
          <w:delText>environmental requirements, including procedures for storing and disposing of waste materials.</w:delText>
        </w:r>
      </w:del>
    </w:p>
    <w:p w14:paraId="71D26D1B" w14:textId="255A2FDE" w:rsidR="00FF72A6" w:rsidRDefault="00544CCF" w:rsidP="00544CCF">
      <w:pPr>
        <w:pStyle w:val="ListBullet"/>
        <w:tabs>
          <w:tab w:val="clear" w:pos="360"/>
        </w:tabs>
        <w:rPr>
          <w:ins w:id="363" w:author="Author"/>
        </w:rPr>
      </w:pPr>
      <w:r w:rsidRPr="00DA029D">
        <w:t>types of</w:t>
      </w:r>
      <w:ins w:id="364" w:author="Author">
        <w:r w:rsidR="00FF72A6">
          <w:t xml:space="preserve"> upholstery components, including</w:t>
        </w:r>
        <w:r w:rsidR="0074633B">
          <w:t>:</w:t>
        </w:r>
      </w:ins>
    </w:p>
    <w:p w14:paraId="0D0A9EE1" w14:textId="4B5760ED" w:rsidR="00544CCF" w:rsidRPr="00DA029D" w:rsidDel="00FF72A6" w:rsidRDefault="00544CCF">
      <w:pPr>
        <w:pStyle w:val="ListBullet"/>
        <w:tabs>
          <w:tab w:val="clear" w:pos="360"/>
        </w:tabs>
        <w:ind w:left="700"/>
        <w:rPr>
          <w:del w:id="365" w:author="Author"/>
        </w:rPr>
        <w:pPrChange w:id="366" w:author="Author">
          <w:pPr>
            <w:pStyle w:val="ListBullet"/>
            <w:tabs>
              <w:tab w:val="clear" w:pos="360"/>
            </w:tabs>
          </w:pPr>
        </w:pPrChange>
      </w:pPr>
      <w:del w:id="367" w:author="Author">
        <w:r w:rsidRPr="00DA029D" w:rsidDel="00FF72A6">
          <w:delText xml:space="preserve"> frames, canopies and side curtains, including:</w:delText>
        </w:r>
      </w:del>
    </w:p>
    <w:p w14:paraId="2590419A" w14:textId="31075DFD" w:rsidR="00FF72A6" w:rsidDel="0074633B" w:rsidRDefault="00544CCF" w:rsidP="0074633B">
      <w:pPr>
        <w:pStyle w:val="ListBullet2"/>
        <w:rPr>
          <w:del w:id="368" w:author="Author"/>
        </w:rPr>
      </w:pPr>
      <w:del w:id="369" w:author="Author">
        <w:r w:rsidRPr="00DA029D" w:rsidDel="00FF72A6">
          <w:delText>materials</w:delText>
        </w:r>
      </w:del>
      <w:ins w:id="370" w:author="Author">
        <w:r w:rsidR="00FF72A6" w:rsidRPr="00DA029D">
          <w:t>frames, canopies and side curtains</w:t>
        </w:r>
        <w:del w:id="371" w:author="Author">
          <w:r w:rsidR="00FF72A6" w:rsidRPr="00DA029D" w:rsidDel="0074633B">
            <w:delText>, including</w:delText>
          </w:r>
        </w:del>
      </w:ins>
    </w:p>
    <w:p w14:paraId="02AD7D78" w14:textId="77777777" w:rsidR="0074633B" w:rsidRPr="00DA029D" w:rsidRDefault="0074633B" w:rsidP="00347D4E">
      <w:pPr>
        <w:pStyle w:val="ListBullet2"/>
        <w:ind w:left="700" w:hanging="360"/>
        <w:rPr>
          <w:ins w:id="372" w:author="Author"/>
        </w:rPr>
      </w:pPr>
    </w:p>
    <w:p w14:paraId="56EC6457" w14:textId="28019ADE" w:rsidR="00544CCF" w:rsidRPr="00DA029D" w:rsidDel="00FF72A6" w:rsidRDefault="00FF72A6" w:rsidP="0074633B">
      <w:pPr>
        <w:pStyle w:val="ListBullet"/>
        <w:tabs>
          <w:tab w:val="clear" w:pos="360"/>
        </w:tabs>
        <w:rPr>
          <w:del w:id="373" w:author="Author"/>
        </w:rPr>
        <w:pPrChange w:id="374" w:author="Author">
          <w:pPr>
            <w:pStyle w:val="ListBullet2"/>
            <w:ind w:left="700" w:hanging="360"/>
          </w:pPr>
        </w:pPrChange>
      </w:pPr>
      <w:ins w:id="375" w:author="Author">
        <w:r>
          <w:t xml:space="preserve">key </w:t>
        </w:r>
      </w:ins>
      <w:del w:id="376" w:author="Author">
        <w:r w:rsidR="00544CCF" w:rsidRPr="00DA029D" w:rsidDel="00FF72A6">
          <w:delText>methods of operation</w:delText>
        </w:r>
      </w:del>
    </w:p>
    <w:p w14:paraId="45D22FA7" w14:textId="409DDEAA" w:rsidR="00544CCF" w:rsidRPr="00DA029D" w:rsidDel="00FF72A6" w:rsidRDefault="00544CCF" w:rsidP="0074633B">
      <w:pPr>
        <w:pStyle w:val="ListBullet"/>
        <w:tabs>
          <w:tab w:val="clear" w:pos="360"/>
        </w:tabs>
        <w:rPr>
          <w:del w:id="377" w:author="Author"/>
        </w:rPr>
        <w:pPrChange w:id="378" w:author="Author">
          <w:pPr>
            <w:pStyle w:val="ListBullet2"/>
            <w:ind w:left="700" w:hanging="360"/>
          </w:pPr>
        </w:pPrChange>
      </w:pPr>
      <w:del w:id="379" w:author="Author">
        <w:r w:rsidRPr="00DA029D" w:rsidDel="00FF72A6">
          <w:delText xml:space="preserve">component parts </w:delText>
        </w:r>
      </w:del>
    </w:p>
    <w:p w14:paraId="2B7AEF8A" w14:textId="772E0F85" w:rsidR="00544CCF" w:rsidRDefault="00544CCF" w:rsidP="0074633B">
      <w:pPr>
        <w:pStyle w:val="ListBullet"/>
        <w:tabs>
          <w:tab w:val="clear" w:pos="360"/>
        </w:tabs>
        <w:rPr>
          <w:ins w:id="380" w:author="Author"/>
        </w:rPr>
        <w:pPrChange w:id="381" w:author="Author">
          <w:pPr>
            <w:pStyle w:val="ListBullet"/>
            <w:tabs>
              <w:tab w:val="clear" w:pos="360"/>
            </w:tabs>
          </w:pPr>
        </w:pPrChange>
      </w:pPr>
      <w:del w:id="382" w:author="Author">
        <w:r w:rsidRPr="00DA029D" w:rsidDel="00FF72A6">
          <w:delText xml:space="preserve">type, use and basic </w:delText>
        </w:r>
      </w:del>
      <w:r w:rsidRPr="00DA029D">
        <w:t>maintenance</w:t>
      </w:r>
      <w:ins w:id="383" w:author="Author">
        <w:r w:rsidR="00D850A4">
          <w:t xml:space="preserve"> procedures</w:t>
        </w:r>
      </w:ins>
      <w:r w:rsidRPr="00DA029D">
        <w:t xml:space="preserve"> of </w:t>
      </w:r>
      <w:del w:id="384" w:author="Author">
        <w:r w:rsidRPr="00DA029D" w:rsidDel="00FF72A6">
          <w:delText xml:space="preserve">sewing </w:delText>
        </w:r>
      </w:del>
      <w:ins w:id="385" w:author="Author">
        <w:r w:rsidR="00FF72A6">
          <w:t>fabrication</w:t>
        </w:r>
        <w:r w:rsidR="00FF72A6" w:rsidRPr="00DA029D">
          <w:t xml:space="preserve"> </w:t>
        </w:r>
      </w:ins>
      <w:r w:rsidRPr="00DA029D">
        <w:t>tools and equipment</w:t>
      </w:r>
    </w:p>
    <w:p w14:paraId="76E35A59" w14:textId="67DDDE2C" w:rsidR="00FF72A6" w:rsidRPr="00DA029D" w:rsidDel="00FF72A6" w:rsidRDefault="00FF72A6">
      <w:pPr>
        <w:pStyle w:val="ListBullet"/>
        <w:ind w:left="357" w:hanging="357"/>
        <w:rPr>
          <w:del w:id="386" w:author="Author"/>
        </w:rPr>
        <w:pPrChange w:id="387" w:author="Author">
          <w:pPr>
            <w:pStyle w:val="ListBullet"/>
            <w:tabs>
              <w:tab w:val="clear" w:pos="360"/>
            </w:tabs>
          </w:pPr>
        </w:pPrChange>
      </w:pPr>
    </w:p>
    <w:p w14:paraId="26443AC1" w14:textId="77777777" w:rsidR="00544CCF" w:rsidRPr="00DA029D" w:rsidRDefault="00544CCF" w:rsidP="00544CCF">
      <w:pPr>
        <w:pStyle w:val="ListBullet"/>
        <w:tabs>
          <w:tab w:val="clear" w:pos="360"/>
        </w:tabs>
      </w:pPr>
      <w:r w:rsidRPr="00DA029D">
        <w:t>types of materials and consumables and their applications, including:</w:t>
      </w:r>
    </w:p>
    <w:p w14:paraId="00F7E378" w14:textId="77777777" w:rsidR="00F877F3" w:rsidRPr="00DA029D" w:rsidRDefault="00F877F3" w:rsidP="00F877F3">
      <w:pPr>
        <w:pStyle w:val="ListBullet2"/>
        <w:ind w:left="700" w:hanging="360"/>
        <w:rPr>
          <w:moveTo w:id="388" w:author="Author"/>
        </w:rPr>
      </w:pPr>
      <w:moveToRangeStart w:id="389" w:author="Author" w:name="move64294308"/>
      <w:moveTo w:id="390" w:author="Author">
        <w:r w:rsidRPr="00DA029D">
          <w:t>adhesives</w:t>
        </w:r>
      </w:moveTo>
    </w:p>
    <w:moveToRangeEnd w:id="389"/>
    <w:p w14:paraId="0ABDA42E" w14:textId="2B210470" w:rsidR="00F877F3" w:rsidRDefault="00F877F3" w:rsidP="00544CCF">
      <w:pPr>
        <w:pStyle w:val="ListBullet2"/>
        <w:ind w:left="700" w:hanging="360"/>
        <w:rPr>
          <w:ins w:id="391" w:author="Author"/>
        </w:rPr>
      </w:pPr>
      <w:ins w:id="392" w:author="Author">
        <w:r w:rsidRPr="00F877F3">
          <w:t xml:space="preserve">aluminium or </w:t>
        </w:r>
        <w:proofErr w:type="gramStart"/>
        <w:r w:rsidRPr="00F877F3">
          <w:t>stainless steel</w:t>
        </w:r>
        <w:proofErr w:type="gramEnd"/>
        <w:r w:rsidRPr="00F877F3">
          <w:t xml:space="preserve"> tubing</w:t>
        </w:r>
      </w:ins>
    </w:p>
    <w:p w14:paraId="6435BA50" w14:textId="01204737" w:rsidR="00F877F3" w:rsidRDefault="00F877F3" w:rsidP="00544CCF">
      <w:pPr>
        <w:pStyle w:val="ListBullet2"/>
        <w:ind w:left="700" w:hanging="360"/>
        <w:rPr>
          <w:ins w:id="393" w:author="Author"/>
        </w:rPr>
      </w:pPr>
      <w:ins w:id="394" w:author="Author">
        <w:r w:rsidRPr="00F877F3">
          <w:t>bindings and zippers</w:t>
        </w:r>
      </w:ins>
    </w:p>
    <w:p w14:paraId="79DF6762" w14:textId="4D76DE29" w:rsidR="00F877F3" w:rsidRDefault="00F877F3" w:rsidP="00544CCF">
      <w:pPr>
        <w:pStyle w:val="ListBullet2"/>
        <w:ind w:left="700" w:hanging="360"/>
        <w:rPr>
          <w:ins w:id="395" w:author="Author"/>
        </w:rPr>
      </w:pPr>
      <w:ins w:id="396" w:author="Author">
        <w:r>
          <w:t>canvas</w:t>
        </w:r>
      </w:ins>
    </w:p>
    <w:p w14:paraId="228ECBBE" w14:textId="0D7C6FF3" w:rsidR="00544CCF" w:rsidRPr="00DA029D" w:rsidRDefault="00544CCF" w:rsidP="00544CCF">
      <w:pPr>
        <w:pStyle w:val="ListBullet2"/>
        <w:ind w:left="700" w:hanging="360"/>
      </w:pPr>
      <w:r w:rsidRPr="00DA029D">
        <w:t>fabrics</w:t>
      </w:r>
    </w:p>
    <w:p w14:paraId="5B2AF264" w14:textId="60EC7D5C" w:rsidR="00544CCF" w:rsidRDefault="00544CCF" w:rsidP="00544CCF">
      <w:pPr>
        <w:pStyle w:val="ListBullet2"/>
        <w:ind w:left="700" w:hanging="360"/>
        <w:rPr>
          <w:ins w:id="397" w:author="Author"/>
        </w:rPr>
      </w:pPr>
      <w:r w:rsidRPr="00DA029D">
        <w:t>fasteners</w:t>
      </w:r>
    </w:p>
    <w:p w14:paraId="6B920DAF" w14:textId="7A54168E" w:rsidR="00F877F3" w:rsidRPr="00DA029D" w:rsidRDefault="00F877F3" w:rsidP="00544CCF">
      <w:pPr>
        <w:pStyle w:val="ListBullet2"/>
        <w:ind w:left="700" w:hanging="360"/>
      </w:pPr>
      <w:ins w:id="398" w:author="Author">
        <w:r w:rsidRPr="00F877F3">
          <w:t>polyvinyl chloride (PVC)</w:t>
        </w:r>
      </w:ins>
    </w:p>
    <w:p w14:paraId="19A1D347" w14:textId="21FCF962" w:rsidR="00544CCF" w:rsidRPr="00DA029D" w:rsidDel="00F877F3" w:rsidRDefault="00544CCF" w:rsidP="00544CCF">
      <w:pPr>
        <w:pStyle w:val="ListBullet2"/>
        <w:ind w:left="700" w:hanging="360"/>
        <w:rPr>
          <w:moveFrom w:id="399" w:author="Author"/>
        </w:rPr>
      </w:pPr>
      <w:moveFromRangeStart w:id="400" w:author="Author" w:name="move64294308"/>
      <w:moveFrom w:id="401" w:author="Author">
        <w:r w:rsidRPr="00DA029D" w:rsidDel="00F877F3">
          <w:t>adhesives</w:t>
        </w:r>
      </w:moveFrom>
    </w:p>
    <w:moveFromRangeEnd w:id="400"/>
    <w:p w14:paraId="70330250" w14:textId="48E85CAE" w:rsidR="00544CCF" w:rsidDel="00FF72A6" w:rsidRDefault="00544CCF" w:rsidP="00FF72A6">
      <w:pPr>
        <w:pStyle w:val="ListBullet"/>
        <w:rPr>
          <w:del w:id="402" w:author="Author"/>
        </w:rPr>
      </w:pPr>
      <w:r w:rsidRPr="00DA029D">
        <w:t>methods</w:t>
      </w:r>
      <w:ins w:id="403" w:author="Author">
        <w:r w:rsidR="00FF72A6">
          <w:t xml:space="preserve"> of operation</w:t>
        </w:r>
      </w:ins>
      <w:r w:rsidRPr="00DA029D">
        <w:t xml:space="preserve"> and techniques for fabricating and installing </w:t>
      </w:r>
      <w:del w:id="404" w:author="Author">
        <w:r w:rsidRPr="00DA029D" w:rsidDel="00FF72A6">
          <w:delText>frames, canopies and side curtains hoods</w:delText>
        </w:r>
      </w:del>
      <w:ins w:id="405" w:author="Author">
        <w:r w:rsidR="00FF72A6">
          <w:t>upholstery components</w:t>
        </w:r>
        <w:r w:rsidR="00D850A4">
          <w:t xml:space="preserve"> using specialised tools and equipment</w:t>
        </w:r>
        <w:r w:rsidR="0074633B">
          <w:t>,</w:t>
        </w:r>
      </w:ins>
      <w:del w:id="406" w:author="Author">
        <w:r w:rsidRPr="00DA029D" w:rsidDel="00D850A4">
          <w:delText>,</w:delText>
        </w:r>
      </w:del>
      <w:r w:rsidRPr="00DA029D">
        <w:t xml:space="preserve"> including:</w:t>
      </w:r>
      <w:ins w:id="407" w:author="Author">
        <w:r w:rsidR="00FF72A6">
          <w:t xml:space="preserve"> </w:t>
        </w:r>
      </w:ins>
    </w:p>
    <w:p w14:paraId="79A0AEB5" w14:textId="77777777" w:rsidR="00FF72A6" w:rsidRPr="00DA029D" w:rsidRDefault="00FF72A6">
      <w:pPr>
        <w:pStyle w:val="ListBullet"/>
        <w:ind w:left="357" w:hanging="357"/>
        <w:rPr>
          <w:ins w:id="408" w:author="Author"/>
        </w:rPr>
        <w:pPrChange w:id="409" w:author="Author">
          <w:pPr>
            <w:pStyle w:val="ListBullet"/>
            <w:tabs>
              <w:tab w:val="clear" w:pos="360"/>
            </w:tabs>
          </w:pPr>
        </w:pPrChange>
      </w:pPr>
    </w:p>
    <w:p w14:paraId="6FECA7C1" w14:textId="2C8CF5A8" w:rsidR="00544CCF" w:rsidRPr="00DA029D" w:rsidDel="00FF72A6" w:rsidRDefault="00544CCF">
      <w:pPr>
        <w:pStyle w:val="ListBullet"/>
        <w:rPr>
          <w:del w:id="410" w:author="Author"/>
        </w:rPr>
        <w:pPrChange w:id="411" w:author="Author">
          <w:pPr>
            <w:pStyle w:val="ListBullet2"/>
            <w:ind w:left="700" w:hanging="360"/>
          </w:pPr>
        </w:pPrChange>
      </w:pPr>
      <w:del w:id="412" w:author="Author">
        <w:r w:rsidRPr="00DA029D" w:rsidDel="00FF72A6">
          <w:delText>selecting material</w:delText>
        </w:r>
      </w:del>
    </w:p>
    <w:p w14:paraId="64EC7825" w14:textId="77777777" w:rsidR="00544CCF" w:rsidRPr="00DA029D" w:rsidRDefault="00544CCF" w:rsidP="00544CCF">
      <w:pPr>
        <w:pStyle w:val="ListBullet2"/>
        <w:ind w:left="700" w:hanging="360"/>
      </w:pPr>
      <w:r w:rsidRPr="00DA029D">
        <w:t>planning</w:t>
      </w:r>
    </w:p>
    <w:p w14:paraId="5ECA05F8" w14:textId="33EB8B4C" w:rsidR="00544CCF" w:rsidRDefault="00544CCF" w:rsidP="00544CCF">
      <w:pPr>
        <w:pStyle w:val="ListBullet2"/>
        <w:ind w:left="700" w:hanging="360"/>
        <w:rPr>
          <w:ins w:id="413" w:author="Author"/>
        </w:rPr>
      </w:pPr>
      <w:r w:rsidRPr="00DA029D">
        <w:t>measuring</w:t>
      </w:r>
    </w:p>
    <w:p w14:paraId="6E4BA871" w14:textId="7E97F023" w:rsidR="00FF72A6" w:rsidRPr="00DA029D" w:rsidRDefault="00FF72A6">
      <w:pPr>
        <w:pStyle w:val="ListBullet2"/>
        <w:ind w:left="714" w:hanging="357"/>
        <w:pPrChange w:id="414" w:author="Author">
          <w:pPr>
            <w:pStyle w:val="ListBullet2"/>
            <w:ind w:left="700" w:hanging="360"/>
          </w:pPr>
        </w:pPrChange>
      </w:pPr>
      <w:ins w:id="415" w:author="Author">
        <w:r w:rsidRPr="00DA029D">
          <w:t>selecting material</w:t>
        </w:r>
      </w:ins>
    </w:p>
    <w:p w14:paraId="0753F5D4" w14:textId="77777777" w:rsidR="00544CCF" w:rsidRPr="00DA029D" w:rsidRDefault="00544CCF" w:rsidP="00544CCF">
      <w:pPr>
        <w:pStyle w:val="ListBullet2"/>
        <w:ind w:left="700" w:hanging="360"/>
      </w:pPr>
      <w:r w:rsidRPr="00DA029D">
        <w:t>marking out</w:t>
      </w:r>
    </w:p>
    <w:p w14:paraId="6DA5F7E1" w14:textId="77777777" w:rsidR="0032703F" w:rsidRPr="00DA029D" w:rsidRDefault="0032703F" w:rsidP="0032703F">
      <w:pPr>
        <w:pStyle w:val="ListBullet2"/>
        <w:keepNext w:val="0"/>
        <w:keepLines w:val="0"/>
        <w:ind w:left="700" w:hanging="360"/>
        <w:rPr>
          <w:ins w:id="416" w:author="Author"/>
        </w:rPr>
      </w:pPr>
      <w:ins w:id="417" w:author="Author">
        <w:r>
          <w:t xml:space="preserve">trimming and </w:t>
        </w:r>
        <w:r w:rsidRPr="00DA029D">
          <w:t>cutting</w:t>
        </w:r>
      </w:ins>
    </w:p>
    <w:p w14:paraId="1323629C" w14:textId="77777777" w:rsidR="0032703F" w:rsidRPr="00DA029D" w:rsidRDefault="0032703F" w:rsidP="0032703F">
      <w:pPr>
        <w:pStyle w:val="ListBullet2"/>
        <w:keepNext w:val="0"/>
        <w:keepLines w:val="0"/>
        <w:ind w:left="700" w:hanging="360"/>
        <w:rPr>
          <w:ins w:id="418" w:author="Author"/>
        </w:rPr>
      </w:pPr>
      <w:ins w:id="419" w:author="Author">
        <w:r w:rsidRPr="00DA029D">
          <w:t>sewing</w:t>
        </w:r>
        <w:r>
          <w:t xml:space="preserve"> materials</w:t>
        </w:r>
        <w:r w:rsidRPr="00DA029D">
          <w:t>, seam</w:t>
        </w:r>
        <w:r>
          <w:t xml:space="preserve">s, </w:t>
        </w:r>
        <w:r w:rsidRPr="00DA029D">
          <w:t>attachments</w:t>
        </w:r>
        <w:r>
          <w:t xml:space="preserve">, </w:t>
        </w:r>
        <w:r w:rsidRPr="00DA029D">
          <w:t>bindings, zippers and pockets</w:t>
        </w:r>
      </w:ins>
    </w:p>
    <w:p w14:paraId="4F8AB57D" w14:textId="77777777" w:rsidR="0032703F" w:rsidRPr="00DA029D" w:rsidRDefault="0032703F" w:rsidP="0032703F">
      <w:pPr>
        <w:pStyle w:val="ListBullet2"/>
        <w:keepNext w:val="0"/>
        <w:keepLines w:val="0"/>
        <w:ind w:left="700" w:hanging="360"/>
        <w:rPr>
          <w:ins w:id="420" w:author="Author"/>
        </w:rPr>
      </w:pPr>
      <w:ins w:id="421" w:author="Author">
        <w:r w:rsidRPr="00DA029D">
          <w:t>using adhesives</w:t>
        </w:r>
      </w:ins>
    </w:p>
    <w:p w14:paraId="17616CCE" w14:textId="77777777" w:rsidR="0032703F" w:rsidRPr="00DA029D" w:rsidRDefault="0032703F" w:rsidP="0032703F">
      <w:pPr>
        <w:pStyle w:val="ListBullet2"/>
        <w:keepNext w:val="0"/>
        <w:keepLines w:val="0"/>
        <w:ind w:left="700" w:hanging="360"/>
        <w:rPr>
          <w:ins w:id="422" w:author="Author"/>
        </w:rPr>
      </w:pPr>
      <w:ins w:id="423" w:author="Author">
        <w:r w:rsidRPr="00DA029D">
          <w:t>fitting and fastening</w:t>
        </w:r>
        <w:r>
          <w:t>.</w:t>
        </w:r>
      </w:ins>
    </w:p>
    <w:p w14:paraId="3B0A8DB9" w14:textId="2CC1F68F" w:rsidR="00544CCF" w:rsidRPr="00DA029D" w:rsidDel="0032703F" w:rsidRDefault="00544CCF">
      <w:pPr>
        <w:pStyle w:val="ListBullet2"/>
        <w:ind w:left="360"/>
        <w:rPr>
          <w:del w:id="424" w:author="Author"/>
        </w:rPr>
        <w:pPrChange w:id="425" w:author="Author">
          <w:pPr>
            <w:pStyle w:val="ListBullet2"/>
            <w:ind w:left="700" w:hanging="360"/>
          </w:pPr>
        </w:pPrChange>
      </w:pPr>
      <w:del w:id="426" w:author="Author">
        <w:r w:rsidRPr="00DA029D" w:rsidDel="0032703F">
          <w:delText>cutting</w:delText>
        </w:r>
      </w:del>
    </w:p>
    <w:p w14:paraId="1EEBC588" w14:textId="6942BF67" w:rsidR="00544CCF" w:rsidRPr="00DA029D" w:rsidDel="0032703F" w:rsidRDefault="00544CCF">
      <w:pPr>
        <w:pStyle w:val="ListBullet2"/>
        <w:ind w:left="360"/>
        <w:rPr>
          <w:del w:id="427" w:author="Author"/>
        </w:rPr>
        <w:pPrChange w:id="428" w:author="Author">
          <w:pPr>
            <w:pStyle w:val="ListBullet2"/>
            <w:ind w:left="700" w:hanging="360"/>
          </w:pPr>
        </w:pPrChange>
      </w:pPr>
      <w:del w:id="429" w:author="Author">
        <w:r w:rsidRPr="00DA029D" w:rsidDel="0032703F">
          <w:delText>sewing, including:</w:delText>
        </w:r>
      </w:del>
    </w:p>
    <w:p w14:paraId="5605A548" w14:textId="1A2A31C4" w:rsidR="00544CCF" w:rsidRPr="00DA029D" w:rsidDel="0032703F" w:rsidRDefault="00544CCF">
      <w:pPr>
        <w:pStyle w:val="ListBullet3"/>
        <w:numPr>
          <w:ilvl w:val="0"/>
          <w:numId w:val="0"/>
        </w:numPr>
        <w:ind w:left="360"/>
        <w:rPr>
          <w:del w:id="430" w:author="Author"/>
        </w:rPr>
        <w:pPrChange w:id="431" w:author="Author">
          <w:pPr>
            <w:pStyle w:val="ListBullet3"/>
          </w:pPr>
        </w:pPrChange>
      </w:pPr>
      <w:del w:id="432" w:author="Author">
        <w:r w:rsidRPr="00DA029D" w:rsidDel="0032703F">
          <w:delText>seams</w:delText>
        </w:r>
      </w:del>
    </w:p>
    <w:p w14:paraId="31A2A1CF" w14:textId="77F5ED0D" w:rsidR="00544CCF" w:rsidRPr="00DA029D" w:rsidDel="0032703F" w:rsidRDefault="00544CCF">
      <w:pPr>
        <w:pStyle w:val="ListBullet3"/>
        <w:numPr>
          <w:ilvl w:val="0"/>
          <w:numId w:val="0"/>
        </w:numPr>
        <w:ind w:left="360"/>
        <w:rPr>
          <w:del w:id="433" w:author="Author"/>
        </w:rPr>
        <w:pPrChange w:id="434" w:author="Author">
          <w:pPr>
            <w:pStyle w:val="ListBullet3"/>
          </w:pPr>
        </w:pPrChange>
      </w:pPr>
      <w:del w:id="435" w:author="Author">
        <w:r w:rsidRPr="00DA029D" w:rsidDel="0032703F">
          <w:delText>attachments</w:delText>
        </w:r>
      </w:del>
    </w:p>
    <w:p w14:paraId="47265632" w14:textId="3C3E01F7" w:rsidR="00544CCF" w:rsidRPr="00DA029D" w:rsidDel="0032703F" w:rsidRDefault="00544CCF">
      <w:pPr>
        <w:pStyle w:val="ListBullet3"/>
        <w:numPr>
          <w:ilvl w:val="0"/>
          <w:numId w:val="0"/>
        </w:numPr>
        <w:ind w:left="360"/>
        <w:rPr>
          <w:del w:id="436" w:author="Author"/>
        </w:rPr>
        <w:pPrChange w:id="437" w:author="Author">
          <w:pPr>
            <w:pStyle w:val="ListBullet3"/>
          </w:pPr>
        </w:pPrChange>
      </w:pPr>
      <w:del w:id="438" w:author="Author">
        <w:r w:rsidRPr="00DA029D" w:rsidDel="0032703F">
          <w:delText>bindings, zippers and pockets</w:delText>
        </w:r>
      </w:del>
    </w:p>
    <w:p w14:paraId="24C58765" w14:textId="3285C6BA" w:rsidR="00544CCF" w:rsidRPr="00DA029D" w:rsidDel="0032703F" w:rsidRDefault="00544CCF">
      <w:pPr>
        <w:pStyle w:val="ListBullet2"/>
        <w:ind w:left="360"/>
        <w:rPr>
          <w:del w:id="439" w:author="Author"/>
        </w:rPr>
        <w:pPrChange w:id="440" w:author="Author">
          <w:pPr>
            <w:pStyle w:val="ListBullet2"/>
            <w:ind w:left="700" w:hanging="360"/>
          </w:pPr>
        </w:pPrChange>
      </w:pPr>
      <w:del w:id="441" w:author="Author">
        <w:r w:rsidRPr="00DA029D" w:rsidDel="0032703F">
          <w:delText>using adhesives</w:delText>
        </w:r>
      </w:del>
    </w:p>
    <w:p w14:paraId="48E7EF41" w14:textId="28360B20" w:rsidR="00544CCF" w:rsidRPr="00DA029D" w:rsidDel="0032703F" w:rsidRDefault="00544CCF">
      <w:pPr>
        <w:pStyle w:val="ListBullet2"/>
        <w:ind w:left="360"/>
        <w:rPr>
          <w:del w:id="442" w:author="Author"/>
        </w:rPr>
        <w:pPrChange w:id="443" w:author="Author">
          <w:pPr>
            <w:pStyle w:val="ListBullet2"/>
            <w:ind w:left="700" w:hanging="360"/>
          </w:pPr>
        </w:pPrChange>
      </w:pPr>
      <w:del w:id="444" w:author="Author">
        <w:r w:rsidRPr="00DA029D" w:rsidDel="0032703F">
          <w:delText>fabricating and assembling frames, canopies and side curtains</w:delText>
        </w:r>
      </w:del>
    </w:p>
    <w:p w14:paraId="04D267FC" w14:textId="3B48A9C7" w:rsidR="00544CCF" w:rsidRPr="00DA029D" w:rsidDel="0032703F" w:rsidRDefault="00544CCF">
      <w:pPr>
        <w:pStyle w:val="ListBullet2"/>
        <w:ind w:left="360"/>
        <w:rPr>
          <w:del w:id="445" w:author="Author"/>
        </w:rPr>
        <w:pPrChange w:id="446" w:author="Author">
          <w:pPr>
            <w:pStyle w:val="ListBullet2"/>
            <w:ind w:left="700" w:hanging="360"/>
          </w:pPr>
        </w:pPrChange>
      </w:pPr>
      <w:del w:id="447" w:author="Author">
        <w:r w:rsidRPr="00DA029D" w:rsidDel="0032703F">
          <w:delText>fitting and fastening</w:delText>
        </w:r>
      </w:del>
    </w:p>
    <w:p w14:paraId="16EBDA15" w14:textId="17FDECC8" w:rsidR="00544CCF" w:rsidRPr="00DA029D" w:rsidDel="00FF72A6" w:rsidRDefault="00544CCF">
      <w:pPr>
        <w:pStyle w:val="ListBullet"/>
        <w:numPr>
          <w:ilvl w:val="0"/>
          <w:numId w:val="0"/>
        </w:numPr>
        <w:ind w:left="360"/>
        <w:rPr>
          <w:del w:id="448" w:author="Author"/>
        </w:rPr>
        <w:pPrChange w:id="449" w:author="Author">
          <w:pPr>
            <w:pStyle w:val="ListBullet"/>
            <w:tabs>
              <w:tab w:val="clear" w:pos="360"/>
            </w:tabs>
          </w:pPr>
        </w:pPrChange>
      </w:pPr>
      <w:del w:id="450" w:author="Author">
        <w:r w:rsidRPr="00DA029D" w:rsidDel="00FF72A6">
          <w:delText>quality standards relating to fabricating and installing frames, canopies and side curtains</w:delText>
        </w:r>
      </w:del>
    </w:p>
    <w:p w14:paraId="711A1F8F" w14:textId="0D5707B6" w:rsidR="00544CCF" w:rsidRPr="00DA029D" w:rsidDel="0032703F" w:rsidRDefault="00544CCF">
      <w:pPr>
        <w:pStyle w:val="ListBullet"/>
        <w:numPr>
          <w:ilvl w:val="0"/>
          <w:numId w:val="0"/>
        </w:numPr>
        <w:ind w:left="360"/>
        <w:rPr>
          <w:del w:id="451" w:author="Author"/>
        </w:rPr>
        <w:pPrChange w:id="452" w:author="Author">
          <w:pPr>
            <w:pStyle w:val="ListBullet"/>
            <w:tabs>
              <w:tab w:val="clear" w:pos="360"/>
            </w:tabs>
          </w:pPr>
        </w:pPrChange>
      </w:pPr>
      <w:del w:id="453" w:author="Author">
        <w:r w:rsidRPr="00DA029D" w:rsidDel="00BA5509">
          <w:delText xml:space="preserve">procedures for protecting vehicle, vessel and components when installing frames, canopies and side curtains </w:delText>
        </w:r>
      </w:del>
    </w:p>
    <w:p w14:paraId="4460699A" w14:textId="18E9E11D" w:rsidR="00BA5509" w:rsidDel="0032703F" w:rsidRDefault="00544CCF">
      <w:pPr>
        <w:pStyle w:val="ListBullet"/>
        <w:numPr>
          <w:ilvl w:val="0"/>
          <w:numId w:val="0"/>
        </w:numPr>
        <w:ind w:left="360"/>
        <w:rPr>
          <w:ins w:id="454" w:author="Author"/>
          <w:del w:id="455" w:author="Author"/>
        </w:rPr>
        <w:pPrChange w:id="456" w:author="Author">
          <w:pPr>
            <w:pStyle w:val="ListBullet"/>
          </w:pPr>
        </w:pPrChange>
      </w:pPr>
      <w:del w:id="457" w:author="Author">
        <w:r w:rsidRPr="00DA029D" w:rsidDel="0032703F">
          <w:delText>procedures for final inspection of fabricated and installed frames, canopies and side curtains.</w:delText>
        </w:r>
      </w:del>
      <w:ins w:id="458" w:author="Author">
        <w:del w:id="459" w:author="Author">
          <w:r w:rsidR="00BA5509" w:rsidDel="0032703F">
            <w:delText>key techniques for installing upholstery components, including:</w:delText>
          </w:r>
        </w:del>
      </w:ins>
    </w:p>
    <w:p w14:paraId="41C0242B" w14:textId="1640362A" w:rsidR="00BA5509" w:rsidDel="0032703F" w:rsidRDefault="00BA5509">
      <w:pPr>
        <w:pStyle w:val="ListBullet"/>
        <w:numPr>
          <w:ilvl w:val="0"/>
          <w:numId w:val="0"/>
        </w:numPr>
        <w:ind w:left="360"/>
        <w:rPr>
          <w:ins w:id="460" w:author="Author"/>
          <w:del w:id="461" w:author="Author"/>
        </w:rPr>
        <w:pPrChange w:id="462" w:author="Author">
          <w:pPr>
            <w:pStyle w:val="ListBullet"/>
            <w:tabs>
              <w:tab w:val="clear" w:pos="360"/>
              <w:tab w:val="num" w:pos="717"/>
            </w:tabs>
            <w:ind w:left="717"/>
          </w:pPr>
        </w:pPrChange>
      </w:pPr>
      <w:ins w:id="463" w:author="Author">
        <w:del w:id="464" w:author="Author">
          <w:r w:rsidDel="0032703F">
            <w:delText xml:space="preserve">fitting accessories without implicating or damaging vehicle systems </w:delText>
          </w:r>
        </w:del>
      </w:ins>
    </w:p>
    <w:p w14:paraId="1239992D" w14:textId="6DC6818F" w:rsidR="00544CCF" w:rsidRPr="00DA029D" w:rsidRDefault="00BA5509">
      <w:pPr>
        <w:pStyle w:val="ListBullet"/>
        <w:numPr>
          <w:ilvl w:val="0"/>
          <w:numId w:val="0"/>
        </w:numPr>
        <w:ind w:left="360"/>
        <w:pPrChange w:id="465" w:author="Author">
          <w:pPr>
            <w:pStyle w:val="ListBullet"/>
            <w:tabs>
              <w:tab w:val="clear" w:pos="360"/>
            </w:tabs>
          </w:pPr>
        </w:pPrChange>
      </w:pPr>
      <w:ins w:id="466" w:author="Author">
        <w:del w:id="467" w:author="Author">
          <w:r w:rsidDel="0032703F">
            <w:delText>confirming tools and equipment are fit for purpose</w:delText>
          </w:r>
        </w:del>
      </w:ins>
    </w:p>
    <w:p w14:paraId="2C85801E" w14:textId="5731CB4C" w:rsidR="00F73E13" w:rsidRDefault="0074633B" w:rsidP="00F73E13">
      <w:pPr>
        <w:pStyle w:val="Heading1"/>
        <w:keepNext w:val="0"/>
        <w:widowControl w:val="0"/>
      </w:pPr>
      <w:sdt>
        <w:sdtPr>
          <w:tag w:val="goog_rdk_16"/>
          <w:id w:val="1946428772"/>
        </w:sdtPr>
        <w:sdtEndPr/>
        <w:sdtContent/>
      </w:sdt>
      <w:customXmlDelRangeStart w:id="468" w:author="Author"/>
      <w:sdt>
        <w:sdtPr>
          <w:tag w:val="goog_rdk_17"/>
          <w:id w:val="-1295435249"/>
          <w:showingPlcHdr/>
        </w:sdtPr>
        <w:sdtEndPr/>
        <w:sdtContent>
          <w:customXmlDelRangeEnd w:id="468"/>
          <w:r w:rsidR="00E10520">
            <w:t xml:space="preserve">     </w:t>
          </w:r>
          <w:customXmlDelRangeStart w:id="469" w:author="Author"/>
        </w:sdtContent>
      </w:sdt>
      <w:customXmlDelRangeEnd w:id="469"/>
      <w:del w:id="470" w:author="Author">
        <w:r w:rsidR="00F73E13" w:rsidDel="0032703F">
          <w:delText>Assessment Conditions</w:delText>
        </w:r>
      </w:del>
    </w:p>
    <w:p w14:paraId="6DC6DE9E" w14:textId="3D0BC850" w:rsidR="0032703F" w:rsidRDefault="0032703F">
      <w:pPr>
        <w:pStyle w:val="Heading1"/>
        <w:rPr>
          <w:ins w:id="471" w:author="Author"/>
        </w:rPr>
        <w:pPrChange w:id="472" w:author="Author">
          <w:pPr>
            <w:pStyle w:val="BodyText"/>
          </w:pPr>
        </w:pPrChange>
      </w:pPr>
      <w:ins w:id="473" w:author="Author">
        <w:r>
          <w:t xml:space="preserve">Assessment Conditions </w:t>
        </w:r>
      </w:ins>
    </w:p>
    <w:p w14:paraId="14672C7A" w14:textId="77777777" w:rsidR="0032703F" w:rsidRDefault="0032703F" w:rsidP="00170C56">
      <w:pPr>
        <w:pStyle w:val="BodyText"/>
        <w:rPr>
          <w:ins w:id="474" w:author="Author"/>
        </w:rPr>
      </w:pPr>
    </w:p>
    <w:p w14:paraId="744C6263" w14:textId="7170EDFE" w:rsidR="00170C56" w:rsidRDefault="0074633B" w:rsidP="00170C56">
      <w:pPr>
        <w:pStyle w:val="BodyText"/>
        <w:rPr>
          <w:ins w:id="475" w:author="Author"/>
        </w:rPr>
      </w:pPr>
      <w:customXmlDelRangeStart w:id="476" w:author="Author"/>
      <w:sdt>
        <w:sdtPr>
          <w:tag w:val="goog_rdk_18"/>
          <w:id w:val="-803305010"/>
        </w:sdtPr>
        <w:sdtEndPr/>
        <w:sdtContent>
          <w:customXmlDelRangeEnd w:id="476"/>
          <w:customXmlDelRangeStart w:id="477" w:author="Author"/>
        </w:sdtContent>
      </w:sdt>
      <w:customXmlDelRangeEnd w:id="477"/>
      <w:ins w:id="478" w:author="Author">
        <w:r w:rsidR="00170C56">
          <w:t>Competency is to be assessed in the workplace or a simulated environment that accurately reflects performance in a real workplace setting.</w:t>
        </w:r>
      </w:ins>
    </w:p>
    <w:p w14:paraId="65B790DA" w14:textId="3CC4231A" w:rsidR="00170C56" w:rsidRDefault="00170C56" w:rsidP="00170C56">
      <w:pPr>
        <w:pStyle w:val="BodyText"/>
        <w:rPr>
          <w:ins w:id="479" w:author="Author"/>
        </w:rPr>
      </w:pPr>
      <w:ins w:id="480" w:author="Author">
        <w:r>
          <w:t>Assessment must include direct observation of tasks.</w:t>
        </w:r>
      </w:ins>
    </w:p>
    <w:p w14:paraId="1294001A" w14:textId="1CBE5F3E" w:rsidR="00170C56" w:rsidRDefault="00170C56" w:rsidP="00170C56">
      <w:pPr>
        <w:pStyle w:val="BodyText"/>
        <w:rPr>
          <w:ins w:id="481" w:author="Author"/>
        </w:rPr>
      </w:pPr>
      <w:ins w:id="482" w:author="Author">
        <w:r>
          <w:t>Where assessment of competency includes third-party evidence, individuals must provide evidence that links them to the fabrication and installation of automotive and marine frames, canopies and side curtains they have applied, e.g. work orders.</w:t>
        </w:r>
      </w:ins>
    </w:p>
    <w:p w14:paraId="4445A184" w14:textId="1802B74A" w:rsidR="00170C56" w:rsidRDefault="00170C56" w:rsidP="00170C56">
      <w:pPr>
        <w:pStyle w:val="BodyText"/>
        <w:rPr>
          <w:ins w:id="483" w:author="Author"/>
        </w:rPr>
      </w:pPr>
      <w:ins w:id="484" w:author="Author">
        <w:r>
          <w:t>Assessors must verify performance evidence through questioning on skills and knowledge to ensure correct interpretation and application.</w:t>
        </w:r>
      </w:ins>
    </w:p>
    <w:p w14:paraId="1890B7EC" w14:textId="122D4E81" w:rsidR="00F73E13" w:rsidRDefault="00170C56" w:rsidP="00170C56">
      <w:pPr>
        <w:pStyle w:val="BodyText"/>
      </w:pPr>
      <w:ins w:id="485" w:author="Author">
        <w:r>
          <w:t>The following resources must be made available:</w:t>
        </w:r>
      </w:ins>
      <w:del w:id="486" w:author="Author">
        <w:r w:rsidR="00F73E13" w:rsidDel="00170C56">
          <w:delText xml:space="preserve">Skills in this unit must be demonstrated in a workplace or simulated environment where the conditions are typical of those in a working environment in this industry. </w:delText>
        </w:r>
      </w:del>
    </w:p>
    <w:p w14:paraId="238BE7A4" w14:textId="0F55DBE3" w:rsidR="00544CCF" w:rsidRPr="00DA029D" w:rsidDel="0032703F" w:rsidRDefault="00544CCF" w:rsidP="00544CCF">
      <w:pPr>
        <w:pStyle w:val="ListBullet"/>
        <w:tabs>
          <w:tab w:val="clear" w:pos="360"/>
        </w:tabs>
        <w:rPr>
          <w:del w:id="487" w:author="Author"/>
        </w:rPr>
      </w:pPr>
      <w:del w:id="488" w:author="Author">
        <w:r w:rsidRPr="00DA029D" w:rsidDel="0032703F">
          <w:delText>automotive or marine trimming workplace or simulated workplace</w:delText>
        </w:r>
      </w:del>
    </w:p>
    <w:p w14:paraId="7CA70F0A" w14:textId="71A2E1D8" w:rsidR="00BA5509" w:rsidRDefault="00BA5509" w:rsidP="00BA5509">
      <w:pPr>
        <w:pStyle w:val="ListBullet"/>
        <w:rPr>
          <w:ins w:id="489" w:author="Author"/>
        </w:rPr>
      </w:pPr>
      <w:ins w:id="490" w:author="Author">
        <w:r>
          <w:t>work sheets, workplace instructions and manufacturing documentation relating to upholstery component installation</w:t>
        </w:r>
      </w:ins>
    </w:p>
    <w:p w14:paraId="494245FC" w14:textId="040CDDD6" w:rsidR="00544CCF" w:rsidRPr="00DA029D" w:rsidDel="00BA5509" w:rsidRDefault="00544CCF" w:rsidP="00544CCF">
      <w:pPr>
        <w:pStyle w:val="ListBullet"/>
        <w:tabs>
          <w:tab w:val="clear" w:pos="360"/>
        </w:tabs>
        <w:rPr>
          <w:del w:id="491" w:author="Author"/>
        </w:rPr>
      </w:pPr>
      <w:del w:id="492" w:author="Author">
        <w:r w:rsidRPr="00DA029D" w:rsidDel="00BA5509">
          <w:delText>workplace instructions</w:delText>
        </w:r>
      </w:del>
    </w:p>
    <w:p w14:paraId="0E83B25C" w14:textId="1FC55494" w:rsidR="00544CCF" w:rsidRPr="00DA029D" w:rsidRDefault="00544CCF" w:rsidP="00544CCF">
      <w:pPr>
        <w:pStyle w:val="ListBullet"/>
        <w:tabs>
          <w:tab w:val="clear" w:pos="360"/>
        </w:tabs>
      </w:pPr>
      <w:r w:rsidRPr="00DA029D">
        <w:t>PPE required to fabricate and install a frame, canopy and</w:t>
      </w:r>
      <w:ins w:id="493" w:author="Author">
        <w:r w:rsidR="00BA5509">
          <w:t>/or</w:t>
        </w:r>
      </w:ins>
      <w:r w:rsidRPr="00DA029D">
        <w:t xml:space="preserve"> side curtain</w:t>
      </w:r>
    </w:p>
    <w:p w14:paraId="6D5E36C8" w14:textId="415A10D8" w:rsidR="00544CCF" w:rsidRPr="00DA029D" w:rsidDel="00BA5509" w:rsidRDefault="00544CCF" w:rsidP="00544CCF">
      <w:pPr>
        <w:pStyle w:val="ListBullet"/>
        <w:tabs>
          <w:tab w:val="clear" w:pos="360"/>
        </w:tabs>
        <w:rPr>
          <w:del w:id="494" w:author="Author"/>
        </w:rPr>
      </w:pPr>
      <w:del w:id="495" w:author="Author">
        <w:r w:rsidRPr="00DA029D" w:rsidDel="00BA5509">
          <w:delText>materials to fabricate and install a frame, canopy and side curtain</w:delText>
        </w:r>
      </w:del>
    </w:p>
    <w:p w14:paraId="52687BCF" w14:textId="77777777" w:rsidR="00544CCF" w:rsidRPr="00DA029D" w:rsidRDefault="00544CCF" w:rsidP="00544CCF">
      <w:pPr>
        <w:pStyle w:val="ListBullet"/>
        <w:tabs>
          <w:tab w:val="clear" w:pos="360"/>
        </w:tabs>
      </w:pPr>
      <w:r w:rsidRPr="00DA029D">
        <w:t xml:space="preserve">automotive or marine vessel or simulated jig requiring frame, canopy and side curtain to be fabricated and installed </w:t>
      </w:r>
    </w:p>
    <w:p w14:paraId="0D62966F" w14:textId="77777777" w:rsidR="00544CCF" w:rsidRPr="00DA029D" w:rsidRDefault="00544CCF" w:rsidP="00544CCF">
      <w:pPr>
        <w:pStyle w:val="ListBullet"/>
        <w:tabs>
          <w:tab w:val="clear" w:pos="360"/>
        </w:tabs>
      </w:pPr>
      <w:r w:rsidRPr="00DA029D">
        <w:t xml:space="preserve">tools, equipment and materials appropriate for fabricating and installing frames, canopies and side curtains. </w:t>
      </w:r>
    </w:p>
    <w:p w14:paraId="6C916740" w14:textId="77777777" w:rsidR="00F73E13" w:rsidRPr="003C5E15" w:rsidRDefault="00F73E13" w:rsidP="003C5E15">
      <w:pPr>
        <w:pStyle w:val="BodyText"/>
      </w:pPr>
    </w:p>
    <w:p w14:paraId="2132FB7C" w14:textId="77777777" w:rsidR="00F73E13" w:rsidRPr="003C5E15" w:rsidRDefault="0074633B" w:rsidP="003C5E15">
      <w:pPr>
        <w:pStyle w:val="BodyText"/>
      </w:pPr>
      <w:sdt>
        <w:sdtPr>
          <w:tag w:val="goog_rdk_19"/>
          <w:id w:val="1974945652"/>
        </w:sdtPr>
        <w:sdtEndPr/>
        <w:sdtContent/>
      </w:sdt>
      <w:r w:rsidR="00F73E13" w:rsidRPr="003C5E15">
        <w:t>Assessors of this unit must satisfy the requirements for assessors in applicable vocational education and training legislation, frameworks and/or standards.</w:t>
      </w:r>
    </w:p>
    <w:p w14:paraId="18AE65DD" w14:textId="77777777" w:rsidR="00F73E13" w:rsidRDefault="00F73E13" w:rsidP="00F73E13">
      <w:pPr>
        <w:pStyle w:val="Heading1"/>
        <w:keepNext w:val="0"/>
        <w:widowControl w:val="0"/>
      </w:pPr>
      <w:r>
        <w:t>Links</w:t>
      </w:r>
    </w:p>
    <w:bookmarkStart w:id="496" w:name="_heading=h.1fob9te" w:colFirst="0" w:colLast="0"/>
    <w:bookmarkEnd w:id="496"/>
    <w:p w14:paraId="29E812F1" w14:textId="465FC7FC" w:rsidR="005462F9" w:rsidRPr="003C5E15" w:rsidRDefault="0074633B" w:rsidP="003C5E15">
      <w:pPr>
        <w:pStyle w:val="BodyText"/>
      </w:pPr>
      <w:sdt>
        <w:sdtPr>
          <w:tag w:val="goog_rdk_20"/>
          <w:id w:val="945815814"/>
        </w:sdtPr>
        <w:sdtEndPr/>
        <w:sdtContent/>
      </w:sdt>
      <w:r w:rsidR="00F73E13" w:rsidRPr="003C5E15">
        <w:t xml:space="preserve">Companion Volume Implementation Guide is found on VETNet: </w:t>
      </w:r>
      <w:ins w:id="497" w:author="Author">
        <w:r w:rsidR="00170C56" w:rsidRPr="00170C56">
          <w:t>https://vetnet.gov.au/Pages/TrainingDocs.aspx?q=b4278d82-d487-4070-a8c4-78045ec695b1</w:t>
        </w:r>
      </w:ins>
      <w:del w:id="498" w:author="Author">
        <w:r w:rsidR="00F73E13" w:rsidRPr="003C5E15" w:rsidDel="00170C56">
          <w:delText>Insert link to URL</w:delText>
        </w:r>
      </w:del>
      <w:bookmarkEnd w:id="1"/>
    </w:p>
    <w:sectPr w:rsidR="005462F9" w:rsidRPr="003C5E15" w:rsidSect="00132946">
      <w:headerReference w:type="even" r:id="rId7"/>
      <w:headerReference w:type="default" r:id="rId8"/>
      <w:footerReference w:type="even" r:id="rId9"/>
      <w:footerReference w:type="default" r:id="rId10"/>
      <w:headerReference w:type="first" r:id="rId11"/>
      <w:footerReference w:type="first" r:id="rId12"/>
      <w:pgSz w:w="11908" w:h="16833"/>
      <w:pgMar w:top="1134" w:right="1134" w:bottom="1134" w:left="1134" w:header="992"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619743" w14:textId="77777777" w:rsidR="008C424F" w:rsidRDefault="008C424F">
      <w:r>
        <w:separator/>
      </w:r>
    </w:p>
  </w:endnote>
  <w:endnote w:type="continuationSeparator" w:id="0">
    <w:p w14:paraId="2E9BBF43" w14:textId="77777777" w:rsidR="008C424F" w:rsidRDefault="008C4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A8FE0" w14:textId="77777777" w:rsidR="006A314F" w:rsidRDefault="006A314F">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53A9B2" w14:textId="25857FAA" w:rsidR="006A314F" w:rsidRDefault="006A314F">
    <w:pPr>
      <w:pBdr>
        <w:top w:val="single" w:sz="4" w:space="1" w:color="000000"/>
      </w:pBdr>
      <w:tabs>
        <w:tab w:val="right" w:pos="9072"/>
      </w:tabs>
      <w:spacing w:before="120"/>
      <w:rPr>
        <w:rFonts w:ascii="Times New Roman" w:eastAsia="Times New Roman" w:hAnsi="Times New Roman" w:cs="Times New Roman"/>
        <w:sz w:val="16"/>
        <w:szCs w:val="16"/>
      </w:rPr>
    </w:pPr>
    <w:r>
      <w:rPr>
        <w:rFonts w:ascii="Times New Roman" w:eastAsia="Times New Roman" w:hAnsi="Times New Roman" w:cs="Times New Roman"/>
        <w:sz w:val="16"/>
        <w:szCs w:val="16"/>
      </w:rPr>
      <w:tab/>
      <w:t xml:space="preserve">Page </w:t>
    </w:r>
    <w:r>
      <w:rPr>
        <w:rFonts w:ascii="Times New Roman" w:eastAsia="Times New Roman" w:hAnsi="Times New Roman" w:cs="Times New Roman"/>
        <w:sz w:val="16"/>
        <w:szCs w:val="16"/>
      </w:rPr>
      <w:fldChar w:fldCharType="begin"/>
    </w:r>
    <w:r>
      <w:rPr>
        <w:rFonts w:ascii="Times New Roman" w:eastAsia="Times New Roman" w:hAnsi="Times New Roman" w:cs="Times New Roman"/>
        <w:sz w:val="16"/>
        <w:szCs w:val="16"/>
      </w:rPr>
      <w:instrText>PAGE</w:instrText>
    </w:r>
    <w:r>
      <w:rPr>
        <w:rFonts w:ascii="Times New Roman" w:eastAsia="Times New Roman" w:hAnsi="Times New Roman" w:cs="Times New Roman"/>
        <w:sz w:val="16"/>
        <w:szCs w:val="16"/>
      </w:rPr>
      <w:fldChar w:fldCharType="separate"/>
    </w:r>
    <w:r>
      <w:rPr>
        <w:rFonts w:ascii="Times New Roman" w:eastAsia="Times New Roman" w:hAnsi="Times New Roman" w:cs="Times New Roman"/>
        <w:noProof/>
        <w:sz w:val="16"/>
        <w:szCs w:val="16"/>
      </w:rPr>
      <w:t>2</w:t>
    </w:r>
    <w:r>
      <w:rPr>
        <w:rFonts w:ascii="Times New Roman" w:eastAsia="Times New Roman" w:hAnsi="Times New Roman" w:cs="Times New Roman"/>
        <w:sz w:val="16"/>
        <w:szCs w:val="16"/>
      </w:rPr>
      <w:fldChar w:fldCharType="end"/>
    </w:r>
    <w:r>
      <w:rPr>
        <w:rFonts w:ascii="Times New Roman" w:eastAsia="Times New Roman" w:hAnsi="Times New Roman" w:cs="Times New Roman"/>
        <w:sz w:val="16"/>
        <w:szCs w:val="16"/>
      </w:rPr>
      <w:t xml:space="preserve"> of </w:t>
    </w:r>
    <w:r>
      <w:rPr>
        <w:rFonts w:ascii="Times New Roman" w:eastAsia="Times New Roman" w:hAnsi="Times New Roman" w:cs="Times New Roman"/>
        <w:sz w:val="16"/>
        <w:szCs w:val="16"/>
      </w:rPr>
      <w:fldChar w:fldCharType="begin"/>
    </w:r>
    <w:r>
      <w:rPr>
        <w:rFonts w:ascii="Times New Roman" w:eastAsia="Times New Roman" w:hAnsi="Times New Roman" w:cs="Times New Roman"/>
        <w:sz w:val="16"/>
        <w:szCs w:val="16"/>
      </w:rPr>
      <w:instrText>NUMPAGES</w:instrText>
    </w:r>
    <w:r>
      <w:rPr>
        <w:rFonts w:ascii="Times New Roman" w:eastAsia="Times New Roman" w:hAnsi="Times New Roman" w:cs="Times New Roman"/>
        <w:sz w:val="16"/>
        <w:szCs w:val="16"/>
      </w:rPr>
      <w:fldChar w:fldCharType="separate"/>
    </w:r>
    <w:r>
      <w:rPr>
        <w:rFonts w:ascii="Times New Roman" w:eastAsia="Times New Roman" w:hAnsi="Times New Roman" w:cs="Times New Roman"/>
        <w:noProof/>
        <w:sz w:val="16"/>
        <w:szCs w:val="16"/>
      </w:rPr>
      <w:t>3</w:t>
    </w:r>
    <w:r>
      <w:rPr>
        <w:rFonts w:ascii="Times New Roman" w:eastAsia="Times New Roman" w:hAnsi="Times New Roman" w:cs="Times New Roman"/>
        <w:sz w:val="16"/>
        <w:szCs w:val="16"/>
      </w:rPr>
      <w:fldChar w:fldCharType="end"/>
    </w:r>
    <w:r>
      <w:rPr>
        <w:rFonts w:ascii="Times New Roman" w:eastAsia="Times New Roman" w:hAnsi="Times New Roman" w:cs="Times New Roman"/>
        <w:sz w:val="16"/>
        <w:szCs w:val="16"/>
      </w:rPr>
      <w:tab/>
      <w:t xml:space="preserve"> PwC's Skills for Australia</w:t>
    </w:r>
    <w:ins w:id="504" w:author="Author">
      <w:r w:rsidR="008741ED">
        <w:rPr>
          <w:rFonts w:ascii="Times New Roman" w:eastAsia="Times New Roman" w:hAnsi="Times New Roman" w:cs="Times New Roman"/>
          <w:sz w:val="16"/>
          <w:szCs w:val="16"/>
        </w:rPr>
        <w:t xml:space="preserve">  </w:t>
      </w:r>
    </w:ins>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ADE35B" w14:textId="77777777" w:rsidR="006A314F" w:rsidRDefault="006A314F">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10E7F9" w14:textId="77777777" w:rsidR="008C424F" w:rsidRDefault="008C424F">
      <w:r>
        <w:separator/>
      </w:r>
    </w:p>
  </w:footnote>
  <w:footnote w:type="continuationSeparator" w:id="0">
    <w:p w14:paraId="5A1F72AD" w14:textId="77777777" w:rsidR="008C424F" w:rsidRDefault="008C42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8328B" w14:textId="31BB6C9F" w:rsidR="006A314F" w:rsidRDefault="0074633B">
    <w:pPr>
      <w:pBdr>
        <w:top w:val="nil"/>
        <w:left w:val="nil"/>
        <w:bottom w:val="nil"/>
        <w:right w:val="nil"/>
        <w:between w:val="nil"/>
      </w:pBdr>
      <w:tabs>
        <w:tab w:val="center" w:pos="4680"/>
        <w:tab w:val="right" w:pos="9360"/>
      </w:tabs>
      <w:rPr>
        <w:color w:val="000000"/>
      </w:rPr>
    </w:pPr>
    <w:ins w:id="499" w:author="Author">
      <w:r>
        <w:rPr>
          <w:noProof/>
        </w:rPr>
        <w:pict w14:anchorId="40DB22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813657" o:spid="_x0000_s2050" type="#_x0000_t136" style="position:absolute;margin-left:0;margin-top:0;width:599.55pt;height:79.9pt;rotation:315;z-index:-251655168;mso-position-horizontal:center;mso-position-horizontal-relative:margin;mso-position-vertical:center;mso-position-vertical-relative:margin" o:allowincell="f" fillcolor="silver" stroked="f">
            <v:fill opacity=".5"/>
            <v:textpath style="font-family:&quot;ARIAL&quot;;font-size:1pt" string="PUBLIC REVIEW "/>
            <w10:wrap anchorx="margin" anchory="margin"/>
          </v:shape>
        </w:pict>
      </w:r>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A513C" w14:textId="104C8F62" w:rsidR="006A314F" w:rsidRDefault="0074633B">
    <w:pPr>
      <w:keepNext w:val="0"/>
      <w:keepLines w:val="0"/>
      <w:pBdr>
        <w:bottom w:val="single" w:sz="4" w:space="1" w:color="000000"/>
      </w:pBdr>
      <w:tabs>
        <w:tab w:val="right" w:pos="9072"/>
      </w:tabs>
      <w:rPr>
        <w:rFonts w:ascii="Times New Roman" w:eastAsia="Times New Roman" w:hAnsi="Times New Roman" w:cs="Times New Roman"/>
        <w:sz w:val="16"/>
        <w:szCs w:val="16"/>
      </w:rPr>
    </w:pPr>
    <w:ins w:id="500" w:author="Author">
      <w:r>
        <w:rPr>
          <w:noProof/>
        </w:rPr>
        <w:pict w14:anchorId="5C6B6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813658" o:spid="_x0000_s2051" type="#_x0000_t136" style="position:absolute;margin-left:0;margin-top:0;width:599.55pt;height:79.9pt;rotation:315;z-index:-251653120;mso-position-horizontal:center;mso-position-horizontal-relative:margin;mso-position-vertical:center;mso-position-vertical-relative:margin" o:allowincell="f" fillcolor="silver" stroked="f">
            <v:fill opacity=".5"/>
            <v:textpath style="font-family:&quot;ARIAL&quot;;font-size:1pt" string="PUBLIC REVIEW "/>
            <w10:wrap anchorx="margin" anchory="margin"/>
          </v:shape>
        </w:pict>
      </w:r>
    </w:ins>
    <w:r w:rsidR="006A314F">
      <w:rPr>
        <w:rFonts w:ascii="Times New Roman" w:eastAsia="Times New Roman" w:hAnsi="Times New Roman" w:cs="Times New Roman"/>
        <w:sz w:val="16"/>
        <w:szCs w:val="16"/>
      </w:rPr>
      <w:fldChar w:fldCharType="begin"/>
    </w:r>
    <w:r w:rsidR="006A314F">
      <w:rPr>
        <w:rFonts w:ascii="Times New Roman" w:eastAsia="Times New Roman" w:hAnsi="Times New Roman" w:cs="Times New Roman"/>
        <w:sz w:val="16"/>
        <w:szCs w:val="16"/>
      </w:rPr>
      <w:instrText xml:space="preserve"> STYLEREF  SuperHeading  \* MERGEFORMAT </w:instrText>
    </w:r>
    <w:r>
      <w:rPr>
        <w:rFonts w:ascii="Times New Roman" w:eastAsia="Times New Roman" w:hAnsi="Times New Roman" w:cs="Times New Roman"/>
        <w:sz w:val="16"/>
        <w:szCs w:val="16"/>
      </w:rPr>
      <w:fldChar w:fldCharType="separate"/>
    </w:r>
    <w:r>
      <w:rPr>
        <w:rFonts w:ascii="Times New Roman" w:eastAsia="Times New Roman" w:hAnsi="Times New Roman" w:cs="Times New Roman"/>
        <w:noProof/>
        <w:sz w:val="16"/>
        <w:szCs w:val="16"/>
      </w:rPr>
      <w:t>Application</w:t>
    </w:r>
    <w:r w:rsidR="006A314F">
      <w:rPr>
        <w:rFonts w:ascii="Times New Roman" w:eastAsia="Times New Roman" w:hAnsi="Times New Roman" w:cs="Times New Roman"/>
        <w:sz w:val="16"/>
        <w:szCs w:val="16"/>
      </w:rPr>
      <w:fldChar w:fldCharType="end"/>
    </w:r>
    <w:ins w:id="501" w:author="Author">
      <w:r>
        <w:rPr>
          <w:rFonts w:ascii="Times New Roman" w:eastAsia="Times New Roman" w:hAnsi="Times New Roman" w:cs="Times New Roman"/>
          <w:sz w:val="16"/>
          <w:szCs w:val="16"/>
        </w:rPr>
        <w:t xml:space="preserve"> Public review (Friday 30</w:t>
      </w:r>
      <w:r w:rsidRPr="0074633B">
        <w:rPr>
          <w:rFonts w:ascii="Times New Roman" w:eastAsia="Times New Roman" w:hAnsi="Times New Roman" w:cs="Times New Roman"/>
          <w:sz w:val="16"/>
          <w:szCs w:val="16"/>
          <w:vertAlign w:val="superscript"/>
          <w:rPrChange w:id="502" w:author="Author">
            <w:rPr>
              <w:rFonts w:ascii="Times New Roman" w:eastAsia="Times New Roman" w:hAnsi="Times New Roman" w:cs="Times New Roman"/>
              <w:sz w:val="16"/>
              <w:szCs w:val="16"/>
            </w:rPr>
          </w:rPrChange>
        </w:rPr>
        <w:t>th</w:t>
      </w:r>
      <w:r>
        <w:rPr>
          <w:rFonts w:ascii="Times New Roman" w:eastAsia="Times New Roman" w:hAnsi="Times New Roman" w:cs="Times New Roman"/>
          <w:sz w:val="16"/>
          <w:szCs w:val="16"/>
        </w:rPr>
        <w:t xml:space="preserve"> April – Monday 31</w:t>
      </w:r>
      <w:r w:rsidRPr="0074633B">
        <w:rPr>
          <w:rFonts w:ascii="Times New Roman" w:eastAsia="Times New Roman" w:hAnsi="Times New Roman" w:cs="Times New Roman"/>
          <w:sz w:val="16"/>
          <w:szCs w:val="16"/>
          <w:vertAlign w:val="superscript"/>
          <w:rPrChange w:id="503" w:author="Author">
            <w:rPr>
              <w:rFonts w:ascii="Times New Roman" w:eastAsia="Times New Roman" w:hAnsi="Times New Roman" w:cs="Times New Roman"/>
              <w:sz w:val="16"/>
              <w:szCs w:val="16"/>
            </w:rPr>
          </w:rPrChange>
        </w:rPr>
        <w:t>st</w:t>
      </w:r>
      <w:r>
        <w:rPr>
          <w:rFonts w:ascii="Times New Roman" w:eastAsia="Times New Roman" w:hAnsi="Times New Roman" w:cs="Times New Roman"/>
          <w:sz w:val="16"/>
          <w:szCs w:val="16"/>
        </w:rPr>
        <w:t xml:space="preserve"> May 2021)</w:t>
      </w:r>
    </w:ins>
    <w:r w:rsidR="006A314F">
      <w:rPr>
        <w:rFonts w:ascii="Times New Roman" w:eastAsia="Times New Roman" w:hAnsi="Times New Roman" w:cs="Times New Roman"/>
        <w:sz w:val="16"/>
        <w:szCs w:val="16"/>
      </w:rPr>
      <w:tab/>
    </w:r>
  </w:p>
  <w:p w14:paraId="0EAB6B01" w14:textId="77777777" w:rsidR="006A314F" w:rsidRDefault="006A314F">
    <w:pPr>
      <w:keepNext w:val="0"/>
      <w:keepLines w:val="0"/>
      <w:pBdr>
        <w:bottom w:val="none" w:sz="0" w:space="0" w:color="000000"/>
      </w:pBdr>
      <w:tabs>
        <w:tab w:val="right" w:pos="9072"/>
      </w:tabs>
      <w:rPr>
        <w:rFonts w:ascii="Times New Roman" w:eastAsia="Times New Roman" w:hAnsi="Times New Roman" w:cs="Times New Roman"/>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807B64" w14:textId="54123C63" w:rsidR="006A314F" w:rsidRDefault="0074633B">
    <w:pPr>
      <w:pBdr>
        <w:top w:val="nil"/>
        <w:left w:val="nil"/>
        <w:bottom w:val="nil"/>
        <w:right w:val="nil"/>
        <w:between w:val="nil"/>
      </w:pBdr>
      <w:tabs>
        <w:tab w:val="center" w:pos="4680"/>
        <w:tab w:val="right" w:pos="9360"/>
      </w:tabs>
      <w:rPr>
        <w:color w:val="000000"/>
      </w:rPr>
    </w:pPr>
    <w:ins w:id="505" w:author="Author">
      <w:r>
        <w:rPr>
          <w:noProof/>
        </w:rPr>
        <w:pict w14:anchorId="0EB1BFA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813656" o:spid="_x0000_s2049" type="#_x0000_t136" style="position:absolute;margin-left:0;margin-top:0;width:599.55pt;height:79.9pt;rotation:315;z-index:-251657216;mso-position-horizontal:center;mso-position-horizontal-relative:margin;mso-position-vertical:center;mso-position-vertical-relative:margin" o:allowincell="f" fillcolor="silver" stroked="f">
            <v:fill opacity=".5"/>
            <v:textpath style="font-family:&quot;ARIAL&quot;;font-size:1pt" string="PUBLIC REVIEW "/>
            <w10:wrap anchorx="margin" anchory="margin"/>
          </v:shape>
        </w:pic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53E2C4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5FE96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C8C851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10B5E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F38D3F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9D4B15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35842F8"/>
    <w:lvl w:ilvl="0">
      <w:start w:val="1"/>
      <w:numFmt w:val="bullet"/>
      <w:pStyle w:val="ListBullet3"/>
      <w:lvlText w:val="~"/>
      <w:lvlJc w:val="left"/>
      <w:pPr>
        <w:ind w:left="927" w:hanging="360"/>
      </w:pPr>
      <w:rPr>
        <w:rFonts w:ascii="Arial" w:hAnsi="Arial" w:hint="default"/>
        <w:b w:val="0"/>
        <w:i w:val="0"/>
        <w:sz w:val="18"/>
      </w:rPr>
    </w:lvl>
  </w:abstractNum>
  <w:abstractNum w:abstractNumId="7" w15:restartNumberingAfterBreak="0">
    <w:nsid w:val="FFFFFF83"/>
    <w:multiLevelType w:val="singleLevel"/>
    <w:tmpl w:val="0C090001"/>
    <w:lvl w:ilvl="0">
      <w:start w:val="1"/>
      <w:numFmt w:val="bullet"/>
      <w:lvlText w:val=""/>
      <w:lvlJc w:val="left"/>
      <w:pPr>
        <w:ind w:left="643" w:hanging="360"/>
      </w:pPr>
      <w:rPr>
        <w:rFonts w:ascii="Symbol" w:hAnsi="Symbol" w:hint="default"/>
        <w:b w:val="0"/>
        <w:i w:val="0"/>
        <w:color w:val="auto"/>
        <w:sz w:val="16"/>
        <w:szCs w:val="18"/>
      </w:rPr>
    </w:lvl>
  </w:abstractNum>
  <w:abstractNum w:abstractNumId="8" w15:restartNumberingAfterBreak="0">
    <w:nsid w:val="FFFFFF88"/>
    <w:multiLevelType w:val="singleLevel"/>
    <w:tmpl w:val="403CC7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0A206B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95E0EBF"/>
    <w:multiLevelType w:val="hybridMultilevel"/>
    <w:tmpl w:val="E92259B2"/>
    <w:lvl w:ilvl="0" w:tplc="0C090003">
      <w:start w:val="1"/>
      <w:numFmt w:val="bullet"/>
      <w:lvlText w:val="o"/>
      <w:lvlJc w:val="left"/>
      <w:pPr>
        <w:ind w:left="717" w:hanging="360"/>
      </w:pPr>
      <w:rPr>
        <w:rFonts w:ascii="Courier New" w:hAnsi="Courier New" w:cs="Courier New" w:hint="default"/>
      </w:rPr>
    </w:lvl>
    <w:lvl w:ilvl="1" w:tplc="0C090003" w:tentative="1">
      <w:start w:val="1"/>
      <w:numFmt w:val="bullet"/>
      <w:lvlText w:val="o"/>
      <w:lvlJc w:val="left"/>
      <w:pPr>
        <w:ind w:left="1437" w:hanging="360"/>
      </w:pPr>
      <w:rPr>
        <w:rFonts w:ascii="Courier New" w:hAnsi="Courier New" w:cs="Courier New" w:hint="default"/>
      </w:rPr>
    </w:lvl>
    <w:lvl w:ilvl="2" w:tplc="0C090005" w:tentative="1">
      <w:start w:val="1"/>
      <w:numFmt w:val="bullet"/>
      <w:lvlText w:val=""/>
      <w:lvlJc w:val="left"/>
      <w:pPr>
        <w:ind w:left="2157" w:hanging="360"/>
      </w:pPr>
      <w:rPr>
        <w:rFonts w:ascii="Wingdings" w:hAnsi="Wingdings" w:hint="default"/>
      </w:rPr>
    </w:lvl>
    <w:lvl w:ilvl="3" w:tplc="0C090001" w:tentative="1">
      <w:start w:val="1"/>
      <w:numFmt w:val="bullet"/>
      <w:lvlText w:val=""/>
      <w:lvlJc w:val="left"/>
      <w:pPr>
        <w:ind w:left="2877" w:hanging="360"/>
      </w:pPr>
      <w:rPr>
        <w:rFonts w:ascii="Symbol" w:hAnsi="Symbol" w:hint="default"/>
      </w:rPr>
    </w:lvl>
    <w:lvl w:ilvl="4" w:tplc="0C090003" w:tentative="1">
      <w:start w:val="1"/>
      <w:numFmt w:val="bullet"/>
      <w:lvlText w:val="o"/>
      <w:lvlJc w:val="left"/>
      <w:pPr>
        <w:ind w:left="3597" w:hanging="360"/>
      </w:pPr>
      <w:rPr>
        <w:rFonts w:ascii="Courier New" w:hAnsi="Courier New" w:cs="Courier New" w:hint="default"/>
      </w:rPr>
    </w:lvl>
    <w:lvl w:ilvl="5" w:tplc="0C090005" w:tentative="1">
      <w:start w:val="1"/>
      <w:numFmt w:val="bullet"/>
      <w:lvlText w:val=""/>
      <w:lvlJc w:val="left"/>
      <w:pPr>
        <w:ind w:left="4317" w:hanging="360"/>
      </w:pPr>
      <w:rPr>
        <w:rFonts w:ascii="Wingdings" w:hAnsi="Wingdings" w:hint="default"/>
      </w:rPr>
    </w:lvl>
    <w:lvl w:ilvl="6" w:tplc="0C090001" w:tentative="1">
      <w:start w:val="1"/>
      <w:numFmt w:val="bullet"/>
      <w:lvlText w:val=""/>
      <w:lvlJc w:val="left"/>
      <w:pPr>
        <w:ind w:left="5037" w:hanging="360"/>
      </w:pPr>
      <w:rPr>
        <w:rFonts w:ascii="Symbol" w:hAnsi="Symbol" w:hint="default"/>
      </w:rPr>
    </w:lvl>
    <w:lvl w:ilvl="7" w:tplc="0C090003" w:tentative="1">
      <w:start w:val="1"/>
      <w:numFmt w:val="bullet"/>
      <w:lvlText w:val="o"/>
      <w:lvlJc w:val="left"/>
      <w:pPr>
        <w:ind w:left="5757" w:hanging="360"/>
      </w:pPr>
      <w:rPr>
        <w:rFonts w:ascii="Courier New" w:hAnsi="Courier New" w:cs="Courier New" w:hint="default"/>
      </w:rPr>
    </w:lvl>
    <w:lvl w:ilvl="8" w:tplc="0C090005" w:tentative="1">
      <w:start w:val="1"/>
      <w:numFmt w:val="bullet"/>
      <w:lvlText w:val=""/>
      <w:lvlJc w:val="left"/>
      <w:pPr>
        <w:ind w:left="6477" w:hanging="360"/>
      </w:pPr>
      <w:rPr>
        <w:rFonts w:ascii="Wingdings" w:hAnsi="Wingdings" w:hint="default"/>
      </w:rPr>
    </w:lvl>
  </w:abstractNum>
  <w:abstractNum w:abstractNumId="11" w15:restartNumberingAfterBreak="0">
    <w:nsid w:val="172E7287"/>
    <w:multiLevelType w:val="multilevel"/>
    <w:tmpl w:val="C53C365E"/>
    <w:lvl w:ilvl="0">
      <w:start w:val="1"/>
      <w:numFmt w:val="bullet"/>
      <w:lvlText w:val="●"/>
      <w:lvlJc w:val="left"/>
      <w:pPr>
        <w:ind w:left="360" w:hanging="360"/>
      </w:pPr>
      <w:rPr>
        <w:rFonts w:ascii="Noto Sans Symbols" w:eastAsia="Noto Sans Symbols" w:hAnsi="Noto Sans Symbols" w:cs="Noto Sans Symbols"/>
        <w:color w:val="000000"/>
      </w:rPr>
    </w:lvl>
    <w:lvl w:ilvl="1">
      <w:start w:val="1"/>
      <w:numFmt w:val="bullet"/>
      <w:lvlText w:val="◦"/>
      <w:lvlJc w:val="left"/>
      <w:pPr>
        <w:ind w:left="720" w:hanging="360"/>
      </w:pPr>
      <w:rPr>
        <w:rFonts w:ascii="Century" w:eastAsia="Century" w:hAnsi="Century" w:cs="Century"/>
        <w:color w:val="000000"/>
      </w:rPr>
    </w:lvl>
    <w:lvl w:ilvl="2">
      <w:start w:val="1"/>
      <w:numFmt w:val="bullet"/>
      <w:lvlText w:val="-"/>
      <w:lvlJc w:val="left"/>
      <w:pPr>
        <w:ind w:left="1080" w:hanging="360"/>
      </w:pPr>
      <w:rPr>
        <w:rFonts w:ascii="Arial" w:eastAsia="Arial" w:hAnsi="Arial" w:cs="Arial"/>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B1B562A"/>
    <w:multiLevelType w:val="singleLevel"/>
    <w:tmpl w:val="0D3CFE5A"/>
    <w:lvl w:ilvl="0">
      <w:start w:val="1"/>
      <w:numFmt w:val="bullet"/>
      <w:lvlText w:val=""/>
      <w:lvlJc w:val="left"/>
      <w:pPr>
        <w:ind w:left="700" w:hanging="360"/>
      </w:pPr>
      <w:rPr>
        <w:rFonts w:ascii="Symbol" w:hAnsi="Symbol" w:hint="default"/>
        <w:b w:val="0"/>
        <w:i w:val="0"/>
        <w:color w:val="auto"/>
        <w:sz w:val="16"/>
        <w:szCs w:val="18"/>
      </w:rPr>
    </w:lvl>
  </w:abstractNum>
  <w:abstractNum w:abstractNumId="13" w15:restartNumberingAfterBreak="0">
    <w:nsid w:val="2D19442A"/>
    <w:multiLevelType w:val="hybridMultilevel"/>
    <w:tmpl w:val="038448B0"/>
    <w:lvl w:ilvl="0" w:tplc="E0D6F92E">
      <w:start w:val="1"/>
      <w:numFmt w:val="bullet"/>
      <w:pStyle w:val="Bullet2"/>
      <w:lvlText w:val="o"/>
      <w:lvlJc w:val="left"/>
      <w:pPr>
        <w:ind w:left="717" w:hanging="360"/>
      </w:pPr>
      <w:rPr>
        <w:rFonts w:ascii="Courier New" w:hAnsi="Courier New" w:hint="default"/>
        <w:b w:val="0"/>
        <w:i w:val="0"/>
        <w:color w:val="auto"/>
        <w:sz w:val="16"/>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E3755AB"/>
    <w:multiLevelType w:val="singleLevel"/>
    <w:tmpl w:val="40964F6C"/>
    <w:lvl w:ilvl="0">
      <w:start w:val="1"/>
      <w:numFmt w:val="bullet"/>
      <w:lvlText w:val=""/>
      <w:lvlJc w:val="left"/>
      <w:pPr>
        <w:ind w:left="360" w:hanging="360"/>
      </w:pPr>
      <w:rPr>
        <w:rFonts w:ascii="Symbol" w:hAnsi="Symbol" w:hint="default"/>
        <w:color w:val="auto"/>
        <w:sz w:val="16"/>
      </w:rPr>
    </w:lvl>
  </w:abstractNum>
  <w:abstractNum w:abstractNumId="15" w15:restartNumberingAfterBreak="0">
    <w:nsid w:val="51113C86"/>
    <w:multiLevelType w:val="hybridMultilevel"/>
    <w:tmpl w:val="61BCC4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6C05CA5"/>
    <w:multiLevelType w:val="multilevel"/>
    <w:tmpl w:val="CC82352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 w15:restartNumberingAfterBreak="0">
    <w:nsid w:val="60887A36"/>
    <w:multiLevelType w:val="multilevel"/>
    <w:tmpl w:val="880CC8E6"/>
    <w:lvl w:ilvl="0">
      <w:start w:val="1"/>
      <w:numFmt w:val="bullet"/>
      <w:lvlText w:val="~"/>
      <w:lvlJc w:val="left"/>
      <w:pPr>
        <w:ind w:left="927" w:hanging="360"/>
      </w:pPr>
      <w:rPr>
        <w:rFonts w:ascii="Arial" w:eastAsia="Arial" w:hAnsi="Arial" w:cs="Arial"/>
        <w:b w:val="0"/>
        <w:i w:val="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 w15:restartNumberingAfterBreak="0">
    <w:nsid w:val="650B14B1"/>
    <w:multiLevelType w:val="hybridMultilevel"/>
    <w:tmpl w:val="217AA640"/>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6F20775F"/>
    <w:multiLevelType w:val="multilevel"/>
    <w:tmpl w:val="32122408"/>
    <w:lvl w:ilvl="0">
      <w:start w:val="1"/>
      <w:numFmt w:val="bullet"/>
      <w:pStyle w:val="Bullet1"/>
      <w:lvlText w:val=""/>
      <w:lvlJc w:val="left"/>
      <w:pPr>
        <w:ind w:left="360" w:hanging="360"/>
      </w:pPr>
      <w:rPr>
        <w:rFonts w:ascii="Symbol" w:hAnsi="Symbol" w:hint="default"/>
        <w:b w:val="0"/>
        <w:i w:val="0"/>
        <w:sz w:val="18"/>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736D6928"/>
    <w:multiLevelType w:val="multilevel"/>
    <w:tmpl w:val="0838C814"/>
    <w:lvl w:ilvl="0">
      <w:start w:val="1"/>
      <w:numFmt w:val="bullet"/>
      <w:lvlText w:val="●"/>
      <w:lvlJc w:val="left"/>
      <w:pPr>
        <w:ind w:left="720" w:hanging="360"/>
      </w:pPr>
      <w:rPr>
        <w:rFonts w:ascii="Times New Roman" w:eastAsia="Times New Roman" w:hAnsi="Times New Roman" w:cs="Times New Roman"/>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4A65EF4"/>
    <w:multiLevelType w:val="multilevel"/>
    <w:tmpl w:val="21424ECE"/>
    <w:lvl w:ilvl="0">
      <w:start w:val="1"/>
      <w:numFmt w:val="bullet"/>
      <w:lvlText w:val="o"/>
      <w:lvlJc w:val="left"/>
      <w:pPr>
        <w:ind w:left="643" w:hanging="360"/>
      </w:pPr>
      <w:rPr>
        <w:rFonts w:ascii="Courier New" w:eastAsia="Courier New" w:hAnsi="Courier New" w:cs="Courier New"/>
        <w:b w:val="0"/>
        <w:i w:val="0"/>
        <w:color w:val="000000"/>
        <w:sz w:val="16"/>
        <w:szCs w:val="16"/>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20"/>
  </w:num>
  <w:num w:numId="2">
    <w:abstractNumId w:val="11"/>
  </w:num>
  <w:num w:numId="3">
    <w:abstractNumId w:val="19"/>
  </w:num>
  <w:num w:numId="4">
    <w:abstractNumId w:val="13"/>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6"/>
  </w:num>
  <w:num w:numId="16">
    <w:abstractNumId w:val="21"/>
  </w:num>
  <w:num w:numId="17">
    <w:abstractNumId w:val="17"/>
  </w:num>
  <w:num w:numId="18">
    <w:abstractNumId w:val="14"/>
  </w:num>
  <w:num w:numId="19">
    <w:abstractNumId w:val="12"/>
  </w:num>
  <w:num w:numId="20">
    <w:abstractNumId w:val="18"/>
  </w:num>
  <w:num w:numId="21">
    <w:abstractNumId w:val="10"/>
  </w:num>
  <w:num w:numId="22">
    <w:abstractNumId w:val="15"/>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5462F9"/>
    <w:rsid w:val="00076088"/>
    <w:rsid w:val="000F457E"/>
    <w:rsid w:val="00132946"/>
    <w:rsid w:val="001504C4"/>
    <w:rsid w:val="00170C56"/>
    <w:rsid w:val="001D7C70"/>
    <w:rsid w:val="001E1AAB"/>
    <w:rsid w:val="00231B65"/>
    <w:rsid w:val="002B485B"/>
    <w:rsid w:val="0032703F"/>
    <w:rsid w:val="00394893"/>
    <w:rsid w:val="003C5E15"/>
    <w:rsid w:val="00431D15"/>
    <w:rsid w:val="00495AEE"/>
    <w:rsid w:val="00521860"/>
    <w:rsid w:val="00544CCF"/>
    <w:rsid w:val="005462F9"/>
    <w:rsid w:val="00594D28"/>
    <w:rsid w:val="005D6E7C"/>
    <w:rsid w:val="005E2719"/>
    <w:rsid w:val="00637D90"/>
    <w:rsid w:val="00664C80"/>
    <w:rsid w:val="00696440"/>
    <w:rsid w:val="006A314F"/>
    <w:rsid w:val="006B4EB3"/>
    <w:rsid w:val="006C4DCC"/>
    <w:rsid w:val="0070063E"/>
    <w:rsid w:val="00725560"/>
    <w:rsid w:val="0074633B"/>
    <w:rsid w:val="00756D5C"/>
    <w:rsid w:val="00783E17"/>
    <w:rsid w:val="007C5544"/>
    <w:rsid w:val="008727A2"/>
    <w:rsid w:val="008741ED"/>
    <w:rsid w:val="00894362"/>
    <w:rsid w:val="008C424F"/>
    <w:rsid w:val="009A5AE4"/>
    <w:rsid w:val="009B02AF"/>
    <w:rsid w:val="009B31D8"/>
    <w:rsid w:val="009C45F5"/>
    <w:rsid w:val="009E0D4A"/>
    <w:rsid w:val="00A751C9"/>
    <w:rsid w:val="00A85D93"/>
    <w:rsid w:val="00AE5713"/>
    <w:rsid w:val="00B10732"/>
    <w:rsid w:val="00BA5509"/>
    <w:rsid w:val="00C67103"/>
    <w:rsid w:val="00CA15E2"/>
    <w:rsid w:val="00CD3D41"/>
    <w:rsid w:val="00D75CBB"/>
    <w:rsid w:val="00D850A4"/>
    <w:rsid w:val="00E10520"/>
    <w:rsid w:val="00E470D0"/>
    <w:rsid w:val="00E93AF9"/>
    <w:rsid w:val="00EF1939"/>
    <w:rsid w:val="00EF32C3"/>
    <w:rsid w:val="00F73E13"/>
    <w:rsid w:val="00F877F3"/>
    <w:rsid w:val="00FE2916"/>
    <w:rsid w:val="00FF72A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6286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Courier New" w:hAnsi="Courier New" w:cs="Courier New"/>
        <w:sz w:val="22"/>
        <w:szCs w:val="22"/>
        <w:lang w:val="en-AU" w:eastAsia="en-AU" w:bidi="ar-SA"/>
      </w:rPr>
    </w:rPrDefault>
    <w:pPrDefault>
      <w:pPr>
        <w:keepNext/>
        <w:keepLine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B31D8"/>
  </w:style>
  <w:style w:type="paragraph" w:styleId="Heading1">
    <w:name w:val="heading 1"/>
    <w:basedOn w:val="Normal"/>
    <w:next w:val="Normal"/>
    <w:link w:val="Heading1Char"/>
    <w:uiPriority w:val="9"/>
    <w:qFormat/>
    <w:rsid w:val="00664C80"/>
    <w:pPr>
      <w:spacing w:before="360" w:after="60"/>
      <w:outlineLvl w:val="0"/>
    </w:pPr>
    <w:rPr>
      <w:rFonts w:ascii="Times New Roman" w:eastAsia="Times New Roman" w:hAnsi="Times New Roman" w:cs="Times New Roman"/>
      <w:b/>
      <w:sz w:val="32"/>
      <w:szCs w:val="32"/>
    </w:rPr>
  </w:style>
  <w:style w:type="paragraph" w:styleId="Heading2">
    <w:name w:val="heading 2"/>
    <w:basedOn w:val="Normal"/>
    <w:next w:val="Normal"/>
    <w:pPr>
      <w:spacing w:before="240" w:after="120"/>
      <w:outlineLvl w:val="1"/>
    </w:pPr>
    <w:rPr>
      <w:rFonts w:ascii="Times New Roman" w:eastAsia="Times New Roman" w:hAnsi="Times New Roman" w:cs="Times New Roman"/>
      <w:b/>
      <w:sz w:val="28"/>
      <w:szCs w:val="28"/>
    </w:rPr>
  </w:style>
  <w:style w:type="paragraph" w:styleId="Heading3">
    <w:name w:val="heading 3"/>
    <w:basedOn w:val="Normal"/>
    <w:next w:val="Normal"/>
    <w:pPr>
      <w:keepLines w:val="0"/>
      <w:spacing w:before="180" w:after="120"/>
      <w:outlineLvl w:val="2"/>
    </w:pPr>
    <w:rPr>
      <w:rFonts w:ascii="Times New Roman" w:eastAsia="Times New Roman" w:hAnsi="Times New Roman" w:cs="Times New Roman"/>
      <w:b/>
      <w:sz w:val="24"/>
      <w:szCs w:val="24"/>
    </w:rPr>
  </w:style>
  <w:style w:type="paragraph" w:styleId="Heading4">
    <w:name w:val="heading 4"/>
    <w:basedOn w:val="Normal"/>
    <w:next w:val="Normal"/>
    <w:pPr>
      <w:keepLines w:val="0"/>
      <w:spacing w:before="160" w:after="120"/>
      <w:outlineLvl w:val="3"/>
    </w:pPr>
    <w:rPr>
      <w:rFonts w:ascii="Times New Roman" w:eastAsia="Times New Roman" w:hAnsi="Times New Roman" w:cs="Times New Roman"/>
      <w:b/>
    </w:rPr>
  </w:style>
  <w:style w:type="paragraph" w:styleId="Heading5">
    <w:name w:val="heading 5"/>
    <w:basedOn w:val="Normal"/>
    <w:next w:val="Normal"/>
    <w:pPr>
      <w:keepLines w:val="0"/>
      <w:spacing w:before="80"/>
      <w:outlineLvl w:val="4"/>
    </w:pPr>
    <w:rPr>
      <w:rFonts w:ascii="Times New Roman" w:eastAsia="Times New Roman" w:hAnsi="Times New Roman" w:cs="Times New Roman"/>
      <w:b/>
      <w:color w:val="918585"/>
      <w:sz w:val="20"/>
      <w:szCs w:val="20"/>
    </w:rPr>
  </w:style>
  <w:style w:type="paragraph" w:styleId="Heading6">
    <w:name w:val="heading 6"/>
    <w:basedOn w:val="Normal"/>
    <w:next w:val="Normal"/>
    <w:pPr>
      <w:keepLines w:val="0"/>
      <w:spacing w:before="60"/>
      <w:outlineLvl w:val="5"/>
    </w:pPr>
    <w:rPr>
      <w:rFonts w:ascii="Times New Roman" w:eastAsia="Times New Roman" w:hAnsi="Times New Roman" w:cs="Times New Roman"/>
      <w:b/>
      <w:color w:val="91858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Lines w:val="0"/>
      <w:spacing w:before="5040"/>
      <w:jc w:val="center"/>
    </w:pPr>
    <w:rPr>
      <w:rFonts w:ascii="Times New Roman" w:eastAsia="Times New Roman" w:hAnsi="Times New Roman" w:cs="Times New Roman"/>
      <w:b/>
      <w:sz w:val="48"/>
      <w:szCs w:val="48"/>
    </w:rPr>
  </w:style>
  <w:style w:type="paragraph" w:styleId="Subtitle">
    <w:name w:val="Subtitle"/>
    <w:basedOn w:val="Normal"/>
    <w:next w:val="Normal"/>
    <w:pPr>
      <w:tabs>
        <w:tab w:val="left" w:pos="7230"/>
      </w:tabs>
      <w:jc w:val="center"/>
    </w:pPr>
    <w:rPr>
      <w:rFonts w:ascii="Times New Roman" w:eastAsia="Times New Roman" w:hAnsi="Times New Roman" w:cs="Times New Roman"/>
      <w:b/>
      <w:sz w:val="20"/>
      <w:szCs w:val="20"/>
    </w:rPr>
  </w:style>
  <w:style w:type="table" w:customStyle="1" w:styleId="a">
    <w:basedOn w:val="TableNormal"/>
    <w:tblPr>
      <w:tblStyleRowBandSize w:val="1"/>
      <w:tblStyleColBandSize w:val="1"/>
      <w:tblCellMar>
        <w:left w:w="62" w:type="dxa"/>
        <w:right w:w="62" w:type="dxa"/>
      </w:tblCellMar>
    </w:tblPr>
  </w:style>
  <w:style w:type="table" w:customStyle="1" w:styleId="a0">
    <w:basedOn w:val="TableNormal"/>
    <w:tblPr>
      <w:tblStyleRowBandSize w:val="1"/>
      <w:tblStyleColBandSize w:val="1"/>
      <w:tblCellMar>
        <w:left w:w="62" w:type="dxa"/>
        <w:right w:w="62" w:type="dxa"/>
      </w:tblCellMar>
    </w:tblPr>
  </w:style>
  <w:style w:type="table" w:customStyle="1" w:styleId="a1">
    <w:basedOn w:val="TableNormal"/>
    <w:tblPr>
      <w:tblStyleRowBandSize w:val="1"/>
      <w:tblStyleColBandSize w:val="1"/>
      <w:tblCellMar>
        <w:left w:w="62" w:type="dxa"/>
        <w:right w:w="62"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A5AE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AE4"/>
    <w:rPr>
      <w:rFonts w:ascii="Segoe UI" w:hAnsi="Segoe UI" w:cs="Segoe UI"/>
      <w:sz w:val="18"/>
      <w:szCs w:val="18"/>
    </w:rPr>
  </w:style>
  <w:style w:type="character" w:customStyle="1" w:styleId="Heading1Char">
    <w:name w:val="Heading 1 Char"/>
    <w:basedOn w:val="DefaultParagraphFont"/>
    <w:link w:val="Heading1"/>
    <w:uiPriority w:val="9"/>
    <w:rsid w:val="00664C80"/>
    <w:rPr>
      <w:rFonts w:ascii="Times New Roman" w:eastAsia="Times New Roman" w:hAnsi="Times New Roman" w:cs="Times New Roman"/>
      <w:b/>
      <w:sz w:val="32"/>
      <w:szCs w:val="32"/>
    </w:rPr>
  </w:style>
  <w:style w:type="paragraph" w:customStyle="1" w:styleId="SuperHeading">
    <w:name w:val="SuperHeading"/>
    <w:basedOn w:val="Normal"/>
    <w:rsid w:val="00132946"/>
    <w:pPr>
      <w:spacing w:before="240" w:after="120"/>
      <w:outlineLvl w:val="0"/>
    </w:pPr>
    <w:rPr>
      <w:rFonts w:ascii="Times New Roman" w:eastAsia="Times New Roman" w:hAnsi="Times New Roman" w:cs="Times New Roman"/>
      <w:b/>
      <w:sz w:val="32"/>
      <w:szCs w:val="20"/>
      <w:lang w:eastAsia="en-US"/>
    </w:rPr>
  </w:style>
  <w:style w:type="paragraph" w:customStyle="1" w:styleId="Bullet1">
    <w:name w:val="Bullet 1"/>
    <w:link w:val="Bullet1Char"/>
    <w:rsid w:val="00132946"/>
    <w:pPr>
      <w:keepNext w:val="0"/>
      <w:keepLines w:val="0"/>
      <w:numPr>
        <w:numId w:val="3"/>
      </w:numPr>
      <w:spacing w:after="40"/>
      <w:ind w:left="357" w:hanging="357"/>
    </w:pPr>
    <w:rPr>
      <w:rFonts w:ascii="Times New Roman" w:hAnsi="Times New Roman"/>
      <w:sz w:val="24"/>
    </w:rPr>
  </w:style>
  <w:style w:type="character" w:customStyle="1" w:styleId="Bullet1Char">
    <w:name w:val="Bullet 1 Char"/>
    <w:basedOn w:val="DefaultParagraphFont"/>
    <w:link w:val="Bullet1"/>
    <w:rsid w:val="00132946"/>
    <w:rPr>
      <w:rFonts w:ascii="Times New Roman" w:hAnsi="Times New Roman"/>
      <w:sz w:val="24"/>
    </w:rPr>
  </w:style>
  <w:style w:type="paragraph" w:customStyle="1" w:styleId="Bullet2">
    <w:name w:val="Bullet 2"/>
    <w:link w:val="Bullet2Char"/>
    <w:rsid w:val="00132946"/>
    <w:pPr>
      <w:numPr>
        <w:numId w:val="4"/>
      </w:numPr>
      <w:spacing w:after="40"/>
    </w:pPr>
    <w:rPr>
      <w:rFonts w:ascii="Times New Roman" w:hAnsi="Times New Roman"/>
      <w:sz w:val="24"/>
    </w:rPr>
  </w:style>
  <w:style w:type="character" w:customStyle="1" w:styleId="Bullet2Char">
    <w:name w:val="Bullet 2 Char"/>
    <w:basedOn w:val="DefaultParagraphFont"/>
    <w:link w:val="Bullet2"/>
    <w:rsid w:val="00132946"/>
    <w:rPr>
      <w:rFonts w:ascii="Times New Roman" w:hAnsi="Times New Roman"/>
      <w:sz w:val="24"/>
    </w:rPr>
  </w:style>
  <w:style w:type="paragraph" w:styleId="BodyText">
    <w:name w:val="Body Text"/>
    <w:link w:val="BodyTextChar"/>
    <w:uiPriority w:val="99"/>
    <w:unhideWhenUsed/>
    <w:rsid w:val="00132946"/>
    <w:pPr>
      <w:spacing w:after="120"/>
    </w:pPr>
    <w:rPr>
      <w:rFonts w:ascii="Times New Roman" w:hAnsi="Times New Roman"/>
      <w:sz w:val="24"/>
    </w:rPr>
  </w:style>
  <w:style w:type="character" w:customStyle="1" w:styleId="BodyTextChar">
    <w:name w:val="Body Text Char"/>
    <w:basedOn w:val="DefaultParagraphFont"/>
    <w:link w:val="BodyText"/>
    <w:uiPriority w:val="99"/>
    <w:rsid w:val="00132946"/>
    <w:rPr>
      <w:rFonts w:ascii="Times New Roman" w:hAnsi="Times New Roman"/>
      <w:sz w:val="24"/>
    </w:rPr>
  </w:style>
  <w:style w:type="paragraph" w:customStyle="1" w:styleId="SpecialBoldBodyText">
    <w:name w:val="Special Bold Body Text"/>
    <w:link w:val="SpecialBoldBodyTextChar"/>
    <w:rsid w:val="00132946"/>
    <w:pPr>
      <w:spacing w:before="60" w:after="60"/>
    </w:pPr>
    <w:rPr>
      <w:rFonts w:ascii="Times New Roman" w:eastAsia="Times New Roman" w:hAnsi="Times New Roman" w:cs="Times New Roman"/>
      <w:b/>
      <w:caps/>
      <w:sz w:val="24"/>
      <w:szCs w:val="24"/>
    </w:rPr>
  </w:style>
  <w:style w:type="paragraph" w:customStyle="1" w:styleId="ItalicBodyText">
    <w:name w:val="Italic Body Text"/>
    <w:link w:val="ItalicBodyTextChar"/>
    <w:rsid w:val="00132946"/>
    <w:pPr>
      <w:spacing w:before="120" w:after="120"/>
    </w:pPr>
    <w:rPr>
      <w:rFonts w:ascii="Times New Roman" w:eastAsia="Times New Roman" w:hAnsi="Times New Roman" w:cs="Times New Roman"/>
      <w:i/>
      <w:sz w:val="20"/>
      <w:szCs w:val="20"/>
    </w:rPr>
  </w:style>
  <w:style w:type="character" w:customStyle="1" w:styleId="SpecialBoldBodyTextChar">
    <w:name w:val="Special Bold Body Text Char"/>
    <w:basedOn w:val="DefaultParagraphFont"/>
    <w:link w:val="SpecialBoldBodyText"/>
    <w:rsid w:val="00132946"/>
    <w:rPr>
      <w:rFonts w:ascii="Times New Roman" w:eastAsia="Times New Roman" w:hAnsi="Times New Roman" w:cs="Times New Roman"/>
      <w:b/>
      <w:caps/>
      <w:sz w:val="24"/>
      <w:szCs w:val="24"/>
    </w:rPr>
  </w:style>
  <w:style w:type="paragraph" w:styleId="List2">
    <w:name w:val="List 2"/>
    <w:link w:val="List2Char"/>
    <w:uiPriority w:val="99"/>
    <w:unhideWhenUsed/>
    <w:rsid w:val="00431D15"/>
    <w:pPr>
      <w:keepNext w:val="0"/>
      <w:keepLines w:val="0"/>
      <w:spacing w:after="60"/>
      <w:ind w:left="340" w:hanging="340"/>
    </w:pPr>
    <w:rPr>
      <w:rFonts w:ascii="Times New Roman" w:hAnsi="Times New Roman"/>
      <w:sz w:val="24"/>
    </w:rPr>
  </w:style>
  <w:style w:type="character" w:customStyle="1" w:styleId="ItalicBodyTextChar">
    <w:name w:val="Italic Body Text Char"/>
    <w:basedOn w:val="DefaultParagraphFont"/>
    <w:link w:val="ItalicBodyText"/>
    <w:rsid w:val="00132946"/>
    <w:rPr>
      <w:rFonts w:ascii="Times New Roman" w:eastAsia="Times New Roman" w:hAnsi="Times New Roman" w:cs="Times New Roman"/>
      <w:i/>
      <w:sz w:val="20"/>
      <w:szCs w:val="20"/>
    </w:rPr>
  </w:style>
  <w:style w:type="character" w:customStyle="1" w:styleId="List2Char">
    <w:name w:val="List 2 Char"/>
    <w:basedOn w:val="DefaultParagraphFont"/>
    <w:link w:val="List2"/>
    <w:uiPriority w:val="99"/>
    <w:rsid w:val="00431D15"/>
    <w:rPr>
      <w:rFonts w:ascii="Times New Roman" w:hAnsi="Times New Roman"/>
      <w:sz w:val="24"/>
    </w:rPr>
  </w:style>
  <w:style w:type="paragraph" w:customStyle="1" w:styleId="BoldanditalicsList2">
    <w:name w:val="Bold and italics List 2"/>
    <w:link w:val="BoldanditalicsList2Char"/>
    <w:rsid w:val="00132946"/>
    <w:pPr>
      <w:keepNext w:val="0"/>
      <w:keepLines w:val="0"/>
      <w:widowControl w:val="0"/>
      <w:spacing w:after="120"/>
    </w:pPr>
    <w:rPr>
      <w:rFonts w:ascii="Times New Roman" w:hAnsi="Times New Roman"/>
      <w:b/>
      <w:i/>
      <w:sz w:val="24"/>
    </w:rPr>
  </w:style>
  <w:style w:type="paragraph" w:styleId="ListBullet">
    <w:name w:val="List Bullet"/>
    <w:link w:val="ListBulletChar"/>
    <w:unhideWhenUsed/>
    <w:rsid w:val="00132946"/>
    <w:pPr>
      <w:numPr>
        <w:numId w:val="5"/>
      </w:numPr>
      <w:spacing w:after="60"/>
    </w:pPr>
    <w:rPr>
      <w:rFonts w:ascii="Times New Roman" w:hAnsi="Times New Roman"/>
      <w:sz w:val="24"/>
    </w:rPr>
  </w:style>
  <w:style w:type="character" w:customStyle="1" w:styleId="BoldanditalicsList2Char">
    <w:name w:val="Bold and italics List 2 Char"/>
    <w:basedOn w:val="DefaultParagraphFont"/>
    <w:link w:val="BoldanditalicsList2"/>
    <w:rsid w:val="00132946"/>
    <w:rPr>
      <w:rFonts w:ascii="Times New Roman" w:hAnsi="Times New Roman"/>
      <w:b/>
      <w:i/>
      <w:sz w:val="24"/>
    </w:rPr>
  </w:style>
  <w:style w:type="character" w:customStyle="1" w:styleId="ListBulletChar">
    <w:name w:val="List Bullet Char"/>
    <w:basedOn w:val="DefaultParagraphFont"/>
    <w:link w:val="ListBullet"/>
    <w:rsid w:val="00132946"/>
    <w:rPr>
      <w:rFonts w:ascii="Times New Roman" w:hAnsi="Times New Roman"/>
      <w:sz w:val="24"/>
    </w:rPr>
  </w:style>
  <w:style w:type="paragraph" w:styleId="ListBullet2">
    <w:name w:val="List Bullet 2"/>
    <w:link w:val="ListBullet2Char"/>
    <w:unhideWhenUsed/>
    <w:rsid w:val="00132946"/>
    <w:pPr>
      <w:spacing w:after="60"/>
    </w:pPr>
    <w:rPr>
      <w:rFonts w:ascii="Times New Roman" w:hAnsi="Times New Roman"/>
      <w:sz w:val="24"/>
    </w:rPr>
  </w:style>
  <w:style w:type="character" w:customStyle="1" w:styleId="ListBullet2Char">
    <w:name w:val="List Bullet 2 Char"/>
    <w:basedOn w:val="DefaultParagraphFont"/>
    <w:link w:val="ListBullet2"/>
    <w:rsid w:val="00132946"/>
    <w:rPr>
      <w:rFonts w:ascii="Times New Roman" w:hAnsi="Times New Roman"/>
      <w:sz w:val="24"/>
    </w:rPr>
  </w:style>
  <w:style w:type="paragraph" w:styleId="ListBullet3">
    <w:name w:val="List Bullet 3"/>
    <w:link w:val="ListBullet3Char"/>
    <w:uiPriority w:val="99"/>
    <w:unhideWhenUsed/>
    <w:rsid w:val="00132946"/>
    <w:pPr>
      <w:keepNext w:val="0"/>
      <w:keepLines w:val="0"/>
      <w:numPr>
        <w:numId w:val="7"/>
      </w:numPr>
      <w:spacing w:after="60"/>
      <w:ind w:left="998" w:hanging="284"/>
    </w:pPr>
    <w:rPr>
      <w:rFonts w:ascii="Times New Roman" w:hAnsi="Times New Roman"/>
      <w:sz w:val="24"/>
    </w:rPr>
  </w:style>
  <w:style w:type="character" w:customStyle="1" w:styleId="ListBullet3Char">
    <w:name w:val="List Bullet 3 Char"/>
    <w:basedOn w:val="DefaultParagraphFont"/>
    <w:link w:val="ListBullet3"/>
    <w:uiPriority w:val="99"/>
    <w:rsid w:val="00132946"/>
    <w:rPr>
      <w:rFonts w:ascii="Times New Roman" w:hAnsi="Times New Roman"/>
      <w:sz w:val="24"/>
    </w:rPr>
  </w:style>
  <w:style w:type="paragraph" w:customStyle="1" w:styleId="Quotation">
    <w:name w:val="Quotation"/>
    <w:link w:val="QuotationChar"/>
    <w:rsid w:val="009B31D8"/>
    <w:pPr>
      <w:keepNext w:val="0"/>
      <w:keepLines w:val="0"/>
      <w:widowControl w:val="0"/>
      <w:spacing w:after="240" w:line="480" w:lineRule="auto"/>
      <w:ind w:left="624"/>
    </w:pPr>
    <w:rPr>
      <w:rFonts w:ascii="Times New Roman" w:hAnsi="Times New Roman"/>
      <w:i/>
      <w:sz w:val="32"/>
      <w:szCs w:val="32"/>
    </w:rPr>
  </w:style>
  <w:style w:type="character" w:customStyle="1" w:styleId="QuotationChar">
    <w:name w:val="Quotation Char"/>
    <w:basedOn w:val="DefaultParagraphFont"/>
    <w:link w:val="Quotation"/>
    <w:rsid w:val="009B31D8"/>
    <w:rPr>
      <w:rFonts w:ascii="Times New Roman" w:hAnsi="Times New Roman"/>
      <w:i/>
      <w:sz w:val="32"/>
      <w:szCs w:val="32"/>
    </w:rPr>
  </w:style>
  <w:style w:type="paragraph" w:styleId="CommentSubject">
    <w:name w:val="annotation subject"/>
    <w:basedOn w:val="CommentText"/>
    <w:next w:val="CommentText"/>
    <w:link w:val="CommentSubjectChar"/>
    <w:uiPriority w:val="99"/>
    <w:semiHidden/>
    <w:unhideWhenUsed/>
    <w:rsid w:val="00696440"/>
    <w:rPr>
      <w:b/>
      <w:bCs/>
    </w:rPr>
  </w:style>
  <w:style w:type="character" w:customStyle="1" w:styleId="CommentSubjectChar">
    <w:name w:val="Comment Subject Char"/>
    <w:basedOn w:val="CommentTextChar"/>
    <w:link w:val="CommentSubject"/>
    <w:uiPriority w:val="99"/>
    <w:semiHidden/>
    <w:rsid w:val="00696440"/>
    <w:rPr>
      <w:b/>
      <w:bCs/>
      <w:sz w:val="20"/>
      <w:szCs w:val="20"/>
    </w:rPr>
  </w:style>
  <w:style w:type="paragraph" w:styleId="List">
    <w:name w:val="List"/>
    <w:basedOn w:val="BodyText"/>
    <w:next w:val="BodyText"/>
    <w:rsid w:val="00544CCF"/>
    <w:pPr>
      <w:keepNext w:val="0"/>
      <w:tabs>
        <w:tab w:val="left" w:pos="340"/>
      </w:tabs>
      <w:spacing w:before="60" w:after="60"/>
      <w:ind w:left="340" w:hanging="340"/>
    </w:pPr>
    <w:rPr>
      <w:rFonts w:eastAsia="Times New Roman" w:cs="Times New Roman"/>
      <w:lang w:eastAsia="en-US"/>
    </w:rPr>
  </w:style>
  <w:style w:type="character" w:customStyle="1" w:styleId="BoldandItalics">
    <w:name w:val="Bold and Italics"/>
    <w:qFormat/>
    <w:rsid w:val="00544CCF"/>
    <w:rPr>
      <w:b/>
      <w:i/>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3829489">
      <w:bodyDiv w:val="1"/>
      <w:marLeft w:val="0"/>
      <w:marRight w:val="0"/>
      <w:marTop w:val="0"/>
      <w:marBottom w:val="0"/>
      <w:divBdr>
        <w:top w:val="none" w:sz="0" w:space="0" w:color="auto"/>
        <w:left w:val="none" w:sz="0" w:space="0" w:color="auto"/>
        <w:bottom w:val="none" w:sz="0" w:space="0" w:color="auto"/>
        <w:right w:val="none" w:sz="0" w:space="0" w:color="auto"/>
      </w:divBdr>
    </w:div>
    <w:div w:id="1764375657">
      <w:bodyDiv w:val="1"/>
      <w:marLeft w:val="0"/>
      <w:marRight w:val="0"/>
      <w:marTop w:val="0"/>
      <w:marBottom w:val="0"/>
      <w:divBdr>
        <w:top w:val="none" w:sz="0" w:space="0" w:color="auto"/>
        <w:left w:val="none" w:sz="0" w:space="0" w:color="auto"/>
        <w:bottom w:val="none" w:sz="0" w:space="0" w:color="auto"/>
        <w:right w:val="none" w:sz="0" w:space="0" w:color="auto"/>
      </w:divBdr>
      <w:divsChild>
        <w:div w:id="183979818">
          <w:marLeft w:val="0"/>
          <w:marRight w:val="0"/>
          <w:marTop w:val="0"/>
          <w:marBottom w:val="0"/>
          <w:divBdr>
            <w:top w:val="none" w:sz="0" w:space="0" w:color="auto"/>
            <w:left w:val="none" w:sz="0" w:space="0" w:color="auto"/>
            <w:bottom w:val="none" w:sz="0" w:space="0" w:color="auto"/>
            <w:right w:val="none" w:sz="0" w:space="0" w:color="auto"/>
          </w:divBdr>
        </w:div>
        <w:div w:id="734666697">
          <w:marLeft w:val="0"/>
          <w:marRight w:val="0"/>
          <w:marTop w:val="0"/>
          <w:marBottom w:val="0"/>
          <w:divBdr>
            <w:top w:val="none" w:sz="0" w:space="0" w:color="auto"/>
            <w:left w:val="none" w:sz="0" w:space="0" w:color="auto"/>
            <w:bottom w:val="none" w:sz="0" w:space="0" w:color="auto"/>
            <w:right w:val="none" w:sz="0" w:space="0" w:color="auto"/>
          </w:divBdr>
          <w:divsChild>
            <w:div w:id="380713925">
              <w:marLeft w:val="0"/>
              <w:marRight w:val="0"/>
              <w:marTop w:val="0"/>
              <w:marBottom w:val="0"/>
              <w:divBdr>
                <w:top w:val="none" w:sz="0" w:space="0" w:color="auto"/>
                <w:left w:val="none" w:sz="0" w:space="0" w:color="auto"/>
                <w:bottom w:val="none" w:sz="0" w:space="0" w:color="auto"/>
                <w:right w:val="none" w:sz="0" w:space="0" w:color="auto"/>
              </w:divBdr>
            </w:div>
            <w:div w:id="262734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1652</Words>
  <Characters>10809</Characters>
  <Application>Microsoft Office Word</Application>
  <DocSecurity>0</DocSecurity>
  <Lines>308</Lines>
  <Paragraphs>211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2021-04-29T23:30:00Z</dcterms:created>
  <dcterms:modified xsi:type="dcterms:W3CDTF">2021-04-29T23:54:00Z</dcterms:modified>
</cp:coreProperties>
</file>